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312"/>
        <w:gridCol w:w="4228"/>
      </w:tblGrid>
      <w:tr w:rsidR="006C5B5F" w:rsidRPr="006C1E43" w14:paraId="2BDADD7F" w14:textId="77777777" w:rsidTr="009C656D">
        <w:trPr>
          <w:trHeight w:val="1693"/>
        </w:trPr>
        <w:tc>
          <w:tcPr>
            <w:tcW w:w="4928" w:type="dxa"/>
            <w:gridSpan w:val="2"/>
          </w:tcPr>
          <w:p w14:paraId="2BDADD77" w14:textId="77777777" w:rsidR="006C5B5F" w:rsidRPr="006C1E43" w:rsidRDefault="00271C29" w:rsidP="0089567D">
            <w:pPr>
              <w:ind w:left="142" w:firstLine="284"/>
              <w:rPr>
                <w:rFonts w:ascii="Times New Roman" w:hAnsi="Times New Roman" w:cs="Times New Roman"/>
                <w:sz w:val="24"/>
                <w:szCs w:val="24"/>
              </w:rPr>
            </w:pPr>
            <w:r w:rsidRPr="006C1E43">
              <w:rPr>
                <w:noProof/>
                <w:lang w:eastAsia="et-EE"/>
              </w:rPr>
              <w:drawing>
                <wp:anchor distT="0" distB="0" distL="114300" distR="114300" simplePos="0" relativeHeight="251658240" behindDoc="0" locked="0" layoutInCell="1" allowOverlap="1" wp14:anchorId="2BDADD9D" wp14:editId="2BDADD9E">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4283" w:type="dxa"/>
          </w:tcPr>
          <w:p w14:paraId="2BDADD7E" w14:textId="77777777" w:rsidR="006C5B5F" w:rsidRPr="006C1E43" w:rsidRDefault="006C5B5F" w:rsidP="00180A20">
            <w:pPr>
              <w:ind w:left="-69"/>
              <w:jc w:val="right"/>
              <w:rPr>
                <w:rFonts w:ascii="Times New Roman" w:hAnsi="Times New Roman" w:cs="Times New Roman"/>
                <w:sz w:val="24"/>
                <w:szCs w:val="24"/>
              </w:rPr>
            </w:pPr>
          </w:p>
        </w:tc>
      </w:tr>
      <w:tr w:rsidR="006C5B5F" w:rsidRPr="006C1E43" w14:paraId="2BDADD85" w14:textId="77777777" w:rsidTr="009C656D">
        <w:trPr>
          <w:trHeight w:val="1848"/>
        </w:trPr>
        <w:tc>
          <w:tcPr>
            <w:tcW w:w="4928" w:type="dxa"/>
            <w:gridSpan w:val="2"/>
          </w:tcPr>
          <w:p w14:paraId="2BDADD80" w14:textId="77777777" w:rsidR="002B6007" w:rsidRPr="006C1E43" w:rsidRDefault="00B74547" w:rsidP="002311CE">
            <w:pPr>
              <w:ind w:left="-105"/>
              <w:rPr>
                <w:rFonts w:ascii="Times New Roman" w:hAnsi="Times New Roman" w:cs="Times New Roman"/>
                <w:sz w:val="24"/>
                <w:szCs w:val="24"/>
              </w:rPr>
            </w:pPr>
            <w:r w:rsidRPr="006C1E43">
              <w:rPr>
                <w:rFonts w:ascii="Times New Roman" w:hAnsi="Times New Roman" w:cs="Times New Roman"/>
                <w:sz w:val="24"/>
                <w:szCs w:val="24"/>
              </w:rPr>
              <w:t>KÄSKKIRI</w:t>
            </w:r>
          </w:p>
        </w:tc>
        <w:tc>
          <w:tcPr>
            <w:tcW w:w="4283" w:type="dxa"/>
          </w:tcPr>
          <w:p w14:paraId="2BDADD81" w14:textId="77777777" w:rsidR="006C5B5F" w:rsidRPr="006C1E43" w:rsidRDefault="006C5B5F" w:rsidP="0089567D">
            <w:pPr>
              <w:ind w:left="-69"/>
              <w:jc w:val="right"/>
              <w:rPr>
                <w:rFonts w:ascii="Times New Roman" w:hAnsi="Times New Roman" w:cs="Times New Roman"/>
                <w:sz w:val="24"/>
                <w:szCs w:val="24"/>
              </w:rPr>
            </w:pPr>
          </w:p>
          <w:p w14:paraId="2BDADD82" w14:textId="77777777" w:rsidR="002B6007" w:rsidRPr="006C1E43" w:rsidRDefault="002B6007" w:rsidP="0089567D">
            <w:pPr>
              <w:ind w:left="-69"/>
              <w:jc w:val="right"/>
              <w:rPr>
                <w:rFonts w:ascii="Times New Roman" w:hAnsi="Times New Roman" w:cs="Times New Roman"/>
                <w:sz w:val="24"/>
                <w:szCs w:val="24"/>
              </w:rPr>
            </w:pPr>
          </w:p>
          <w:p w14:paraId="2BDADD83" w14:textId="3AB6FFE2" w:rsidR="002B6007" w:rsidRPr="006C1E43" w:rsidRDefault="002B2AB8" w:rsidP="0089567D">
            <w:pPr>
              <w:ind w:left="-69"/>
              <w:jc w:val="right"/>
              <w:rPr>
                <w:rFonts w:ascii="Times New Roman" w:hAnsi="Times New Roman" w:cs="Times New Roman"/>
                <w:sz w:val="24"/>
                <w:szCs w:val="24"/>
              </w:rPr>
            </w:pPr>
            <w:r>
              <w:rPr>
                <w:rFonts w:ascii="Times New Roman" w:hAnsi="Times New Roman" w:cs="Times New Roman"/>
                <w:sz w:val="24"/>
                <w:szCs w:val="24"/>
              </w:rPr>
              <w:t>EELNÕU</w:t>
            </w:r>
          </w:p>
          <w:p w14:paraId="2B22AA89" w14:textId="64208097" w:rsidR="0029077C" w:rsidRPr="006C1E43" w:rsidRDefault="0029077C" w:rsidP="0029077C">
            <w:pPr>
              <w:ind w:left="-69"/>
              <w:jc w:val="right"/>
              <w:rPr>
                <w:rFonts w:ascii="Times New Roman" w:hAnsi="Times New Roman" w:cs="Times New Roman"/>
                <w:sz w:val="24"/>
                <w:szCs w:val="24"/>
              </w:rPr>
            </w:pPr>
            <w:r w:rsidRPr="006C1E43">
              <w:rPr>
                <w:rFonts w:ascii="Times New Roman" w:hAnsi="Times New Roman" w:cs="Times New Roman"/>
                <w:sz w:val="24"/>
                <w:szCs w:val="24"/>
              </w:rPr>
              <w:fldChar w:fldCharType="begin"/>
            </w:r>
            <w:ins w:id="1" w:author="DELTA" w:date="2025-12-15T08:05:00Z">
              <w:r w:rsidR="00F67060">
                <w:rPr>
                  <w:rFonts w:ascii="Times New Roman" w:hAnsi="Times New Roman" w:cs="Times New Roman"/>
                  <w:sz w:val="24"/>
                  <w:szCs w:val="24"/>
                </w:rPr>
                <w:instrText xml:space="preserve"> delta_regDateTime  \* MERGEFORMAT</w:instrText>
              </w:r>
            </w:ins>
            <w:del w:id="2" w:author="DELTA" w:date="2025-12-10T11:01:00Z">
              <w:r w:rsidR="006725A1" w:rsidDel="00A9716C">
                <w:rPr>
                  <w:rFonts w:ascii="Times New Roman" w:hAnsi="Times New Roman" w:cs="Times New Roman"/>
                  <w:sz w:val="24"/>
                  <w:szCs w:val="24"/>
                </w:rPr>
                <w:delInstrText xml:space="preserve"> delta_regDateTime  \* MERGEFORMAT</w:delInstrText>
              </w:r>
            </w:del>
            <w:r w:rsidRPr="006C1E43">
              <w:rPr>
                <w:rFonts w:ascii="Times New Roman" w:hAnsi="Times New Roman" w:cs="Times New Roman"/>
                <w:sz w:val="24"/>
                <w:szCs w:val="24"/>
              </w:rPr>
              <w:fldChar w:fldCharType="separate"/>
            </w:r>
            <w:ins w:id="3" w:author="DELTA" w:date="2025-12-15T08:05:00Z">
              <w:r w:rsidR="00F67060">
                <w:rPr>
                  <w:rFonts w:ascii="Times New Roman" w:hAnsi="Times New Roman" w:cs="Times New Roman"/>
                  <w:sz w:val="24"/>
                  <w:szCs w:val="24"/>
                </w:rPr>
                <w:t>15.12.2025</w:t>
              </w:r>
            </w:ins>
            <w:del w:id="4" w:author="DELTA" w:date="2025-12-10T11:01:00Z">
              <w:r w:rsidR="006725A1" w:rsidDel="00A9716C">
                <w:rPr>
                  <w:rFonts w:ascii="Times New Roman" w:hAnsi="Times New Roman" w:cs="Times New Roman"/>
                  <w:sz w:val="24"/>
                  <w:szCs w:val="24"/>
                </w:rPr>
                <w:delText>{regDateTime}</w:delText>
              </w:r>
            </w:del>
            <w:r w:rsidRPr="006C1E43">
              <w:rPr>
                <w:rFonts w:ascii="Times New Roman" w:hAnsi="Times New Roman" w:cs="Times New Roman"/>
                <w:sz w:val="24"/>
                <w:szCs w:val="24"/>
              </w:rPr>
              <w:fldChar w:fldCharType="end"/>
            </w:r>
            <w:r w:rsidRPr="006C1E43">
              <w:rPr>
                <w:rFonts w:ascii="Times New Roman" w:hAnsi="Times New Roman" w:cs="Times New Roman"/>
                <w:sz w:val="24"/>
                <w:szCs w:val="24"/>
              </w:rPr>
              <w:t xml:space="preserve"> nr </w:t>
            </w:r>
            <w:r w:rsidRPr="006C1E43">
              <w:rPr>
                <w:rFonts w:ascii="Times New Roman" w:hAnsi="Times New Roman" w:cs="Times New Roman"/>
                <w:sz w:val="24"/>
                <w:szCs w:val="24"/>
              </w:rPr>
              <w:fldChar w:fldCharType="begin"/>
            </w:r>
            <w:ins w:id="5" w:author="DELTA" w:date="2025-12-15T08:05:00Z">
              <w:r w:rsidR="00F67060">
                <w:rPr>
                  <w:rFonts w:ascii="Times New Roman" w:hAnsi="Times New Roman" w:cs="Times New Roman"/>
                  <w:sz w:val="24"/>
                  <w:szCs w:val="24"/>
                </w:rPr>
                <w:instrText xml:space="preserve"> delta_regNumber  \* MERGEFORMAT</w:instrText>
              </w:r>
            </w:ins>
            <w:del w:id="6" w:author="DELTA" w:date="2025-12-10T11:01:00Z">
              <w:r w:rsidR="006725A1" w:rsidDel="00A9716C">
                <w:rPr>
                  <w:rFonts w:ascii="Times New Roman" w:hAnsi="Times New Roman" w:cs="Times New Roman"/>
                  <w:sz w:val="24"/>
                  <w:szCs w:val="24"/>
                </w:rPr>
                <w:delInstrText xml:space="preserve"> delta_regNumber  \* MERGEFORMAT</w:delInstrText>
              </w:r>
            </w:del>
            <w:r w:rsidRPr="006C1E43">
              <w:rPr>
                <w:rFonts w:ascii="Times New Roman" w:hAnsi="Times New Roman" w:cs="Times New Roman"/>
                <w:sz w:val="24"/>
                <w:szCs w:val="24"/>
              </w:rPr>
              <w:fldChar w:fldCharType="separate"/>
            </w:r>
            <w:ins w:id="7" w:author="DELTA" w:date="2025-12-15T08:05:00Z">
              <w:r w:rsidR="00F67060">
                <w:rPr>
                  <w:rFonts w:ascii="Times New Roman" w:hAnsi="Times New Roman" w:cs="Times New Roman"/>
                  <w:sz w:val="24"/>
                  <w:szCs w:val="24"/>
                </w:rPr>
                <w:t>14-13.3/92-1</w:t>
              </w:r>
            </w:ins>
            <w:del w:id="8" w:author="DELTA" w:date="2025-12-10T11:01:00Z">
              <w:r w:rsidR="006725A1" w:rsidDel="00A9716C">
                <w:rPr>
                  <w:rFonts w:ascii="Times New Roman" w:hAnsi="Times New Roman" w:cs="Times New Roman"/>
                  <w:sz w:val="24"/>
                  <w:szCs w:val="24"/>
                </w:rPr>
                <w:delText>{regNumber}</w:delText>
              </w:r>
            </w:del>
            <w:r w:rsidRPr="006C1E43">
              <w:rPr>
                <w:rFonts w:ascii="Times New Roman" w:hAnsi="Times New Roman" w:cs="Times New Roman"/>
                <w:sz w:val="24"/>
                <w:szCs w:val="24"/>
              </w:rPr>
              <w:fldChar w:fldCharType="end"/>
            </w:r>
          </w:p>
          <w:p w14:paraId="6BF51239" w14:textId="46788EA5" w:rsidR="0029077C" w:rsidRPr="006C1E43" w:rsidRDefault="0029077C" w:rsidP="0029077C">
            <w:pPr>
              <w:ind w:left="-69"/>
              <w:jc w:val="right"/>
              <w:rPr>
                <w:rFonts w:ascii="Times New Roman" w:hAnsi="Times New Roman" w:cs="Times New Roman"/>
                <w:sz w:val="24"/>
                <w:szCs w:val="24"/>
              </w:rPr>
            </w:pPr>
            <w:r w:rsidRPr="006C1E43">
              <w:rPr>
                <w:rFonts w:ascii="Times New Roman" w:hAnsi="Times New Roman" w:cs="Times New Roman"/>
                <w:sz w:val="24"/>
                <w:szCs w:val="24"/>
              </w:rPr>
              <w:t xml:space="preserve">muudetud </w:t>
            </w:r>
            <w:r w:rsidR="003E2D63" w:rsidRPr="006C1E43">
              <w:rPr>
                <w:rFonts w:ascii="Times New Roman" w:hAnsi="Times New Roman" w:cs="Times New Roman"/>
                <w:sz w:val="24"/>
                <w:szCs w:val="24"/>
              </w:rPr>
              <w:t xml:space="preserve">järgmiste </w:t>
            </w:r>
            <w:r w:rsidRPr="006C1E43">
              <w:rPr>
                <w:rFonts w:ascii="Times New Roman" w:hAnsi="Times New Roman" w:cs="Times New Roman"/>
                <w:sz w:val="24"/>
                <w:szCs w:val="24"/>
              </w:rPr>
              <w:t>käskkirja</w:t>
            </w:r>
            <w:r w:rsidR="003E2D63" w:rsidRPr="006C1E43">
              <w:rPr>
                <w:rFonts w:ascii="Times New Roman" w:hAnsi="Times New Roman" w:cs="Times New Roman"/>
                <w:sz w:val="24"/>
                <w:szCs w:val="24"/>
              </w:rPr>
              <w:t>de</w:t>
            </w:r>
            <w:r w:rsidRPr="006C1E43">
              <w:rPr>
                <w:rFonts w:ascii="Times New Roman" w:hAnsi="Times New Roman" w:cs="Times New Roman"/>
                <w:sz w:val="24"/>
                <w:szCs w:val="24"/>
              </w:rPr>
              <w:t>ga</w:t>
            </w:r>
            <w:r w:rsidR="003E2D63" w:rsidRPr="006C1E43">
              <w:rPr>
                <w:rFonts w:ascii="Times New Roman" w:hAnsi="Times New Roman" w:cs="Times New Roman"/>
                <w:sz w:val="24"/>
                <w:szCs w:val="24"/>
              </w:rPr>
              <w:t>:</w:t>
            </w:r>
          </w:p>
          <w:p w14:paraId="422BB7E0" w14:textId="537DFD5F" w:rsidR="0029077C" w:rsidRDefault="00CE4ABA" w:rsidP="0029077C">
            <w:pPr>
              <w:ind w:left="-69"/>
              <w:jc w:val="right"/>
              <w:rPr>
                <w:ins w:id="9" w:author="Ave Osman" w:date="2025-09-16T11:33:00Z"/>
                <w:rFonts w:ascii="Times New Roman" w:hAnsi="Times New Roman" w:cs="Times New Roman"/>
                <w:sz w:val="24"/>
                <w:szCs w:val="24"/>
              </w:rPr>
            </w:pPr>
            <w:r w:rsidRPr="006C1E43">
              <w:rPr>
                <w:rFonts w:ascii="Times New Roman" w:hAnsi="Times New Roman" w:cs="Times New Roman"/>
                <w:sz w:val="24"/>
                <w:szCs w:val="24"/>
              </w:rPr>
              <w:t>21</w:t>
            </w:r>
            <w:r w:rsidR="0029077C" w:rsidRPr="006C1E43">
              <w:rPr>
                <w:rFonts w:ascii="Times New Roman" w:hAnsi="Times New Roman" w:cs="Times New Roman"/>
                <w:sz w:val="24"/>
                <w:szCs w:val="24"/>
              </w:rPr>
              <w:t>.06.2024 nr 1-3/</w:t>
            </w:r>
            <w:r w:rsidRPr="006C1E43">
              <w:rPr>
                <w:rFonts w:ascii="Times New Roman" w:hAnsi="Times New Roman" w:cs="Times New Roman"/>
                <w:sz w:val="24"/>
                <w:szCs w:val="24"/>
              </w:rPr>
              <w:t>67</w:t>
            </w:r>
            <w:r w:rsidR="0029077C" w:rsidRPr="006C1E43">
              <w:rPr>
                <w:rFonts w:ascii="Times New Roman" w:hAnsi="Times New Roman" w:cs="Times New Roman"/>
                <w:sz w:val="24"/>
                <w:szCs w:val="24"/>
              </w:rPr>
              <w:t xml:space="preserve"> </w:t>
            </w:r>
          </w:p>
          <w:p w14:paraId="610845B9" w14:textId="3BAE4DCB" w:rsidR="00812131" w:rsidRPr="006C1E43" w:rsidRDefault="00812131" w:rsidP="0029077C">
            <w:pPr>
              <w:ind w:left="-69"/>
              <w:jc w:val="right"/>
              <w:rPr>
                <w:rFonts w:ascii="Times New Roman" w:hAnsi="Times New Roman" w:cs="Times New Roman"/>
                <w:sz w:val="24"/>
                <w:szCs w:val="24"/>
              </w:rPr>
            </w:pPr>
            <w:ins w:id="10" w:author="Ave Osman" w:date="2025-09-16T11:33:00Z">
              <w:r w:rsidRPr="0059692D">
                <w:rPr>
                  <w:rFonts w:ascii="Times New Roman" w:hAnsi="Times New Roman" w:cs="Times New Roman"/>
                  <w:i/>
                  <w:iCs/>
                  <w:sz w:val="24"/>
                  <w:szCs w:val="24"/>
                </w:rPr>
                <w:t>pp.kk.aaaa käskkirjaga nr 1-3/X</w:t>
              </w:r>
            </w:ins>
          </w:p>
          <w:p w14:paraId="2BDADD84" w14:textId="5207787F" w:rsidR="0029077C" w:rsidRPr="006C1E43" w:rsidRDefault="0029077C" w:rsidP="0089567D">
            <w:pPr>
              <w:ind w:left="-69"/>
              <w:jc w:val="right"/>
              <w:rPr>
                <w:rFonts w:ascii="Times New Roman" w:hAnsi="Times New Roman" w:cs="Times New Roman"/>
                <w:sz w:val="24"/>
                <w:szCs w:val="24"/>
              </w:rPr>
            </w:pPr>
          </w:p>
        </w:tc>
      </w:tr>
      <w:tr w:rsidR="001A4AAD" w:rsidRPr="006C1E43" w14:paraId="2BDADD8B" w14:textId="77777777" w:rsidTr="00B74547">
        <w:trPr>
          <w:trHeight w:val="379"/>
        </w:trPr>
        <w:tc>
          <w:tcPr>
            <w:tcW w:w="4605" w:type="dxa"/>
          </w:tcPr>
          <w:p w14:paraId="52BEFCCD" w14:textId="77777777" w:rsidR="00F67060" w:rsidRDefault="002311CE" w:rsidP="002311CE">
            <w:pPr>
              <w:ind w:left="-105"/>
              <w:rPr>
                <w:ins w:id="11" w:author="DELTA" w:date="2025-12-15T08:05:00Z"/>
                <w:rFonts w:ascii="Times New Roman" w:hAnsi="Times New Roman" w:cs="Times New Roman"/>
                <w:b/>
                <w:sz w:val="24"/>
                <w:szCs w:val="24"/>
              </w:rPr>
            </w:pPr>
            <w:r w:rsidRPr="006C1E43">
              <w:rPr>
                <w:rFonts w:ascii="Times New Roman" w:hAnsi="Times New Roman" w:cs="Times New Roman"/>
                <w:b/>
                <w:sz w:val="24"/>
                <w:szCs w:val="24"/>
              </w:rPr>
              <w:fldChar w:fldCharType="begin"/>
            </w:r>
            <w:ins w:id="12" w:author="DELTA" w:date="2025-12-15T08:05:00Z">
              <w:r w:rsidR="00F67060">
                <w:rPr>
                  <w:rFonts w:ascii="Times New Roman" w:hAnsi="Times New Roman" w:cs="Times New Roman"/>
                  <w:b/>
                  <w:sz w:val="24"/>
                  <w:szCs w:val="24"/>
                </w:rPr>
                <w:instrText xml:space="preserve"> delta_docName  \* MERGEFORMAT</w:instrText>
              </w:r>
            </w:ins>
            <w:del w:id="13" w:author="DELTA" w:date="2025-12-10T11:01:00Z">
              <w:r w:rsidR="006725A1" w:rsidDel="00A9716C">
                <w:rPr>
                  <w:rFonts w:ascii="Times New Roman" w:hAnsi="Times New Roman" w:cs="Times New Roman"/>
                  <w:b/>
                  <w:sz w:val="24"/>
                  <w:szCs w:val="24"/>
                </w:rPr>
                <w:delInstrText xml:space="preserve"> delta_docName  \* MERGEFORMAT</w:delInstrText>
              </w:r>
            </w:del>
            <w:r w:rsidRPr="006C1E43">
              <w:rPr>
                <w:rFonts w:ascii="Times New Roman" w:hAnsi="Times New Roman" w:cs="Times New Roman"/>
                <w:b/>
                <w:sz w:val="24"/>
                <w:szCs w:val="24"/>
              </w:rPr>
              <w:fldChar w:fldCharType="separate"/>
            </w:r>
            <w:ins w:id="14" w:author="DELTA" w:date="2025-12-15T08:05:00Z">
              <w:r w:rsidR="00F67060">
                <w:rPr>
                  <w:rFonts w:ascii="Times New Roman" w:hAnsi="Times New Roman" w:cs="Times New Roman"/>
                  <w:b/>
                  <w:sz w:val="24"/>
                  <w:szCs w:val="24"/>
                </w:rPr>
                <w:t xml:space="preserve">Varjupaiga-, Rände- ja Integratsioonifondi </w:t>
              </w:r>
            </w:ins>
          </w:p>
          <w:p w14:paraId="70DA4F3A" w14:textId="77777777" w:rsidR="00F67060" w:rsidRDefault="00F67060" w:rsidP="002311CE">
            <w:pPr>
              <w:ind w:left="-105"/>
              <w:rPr>
                <w:ins w:id="15" w:author="DELTA" w:date="2025-12-15T08:05:00Z"/>
                <w:rFonts w:ascii="Times New Roman" w:hAnsi="Times New Roman" w:cs="Times New Roman"/>
                <w:b/>
                <w:sz w:val="24"/>
                <w:szCs w:val="24"/>
              </w:rPr>
            </w:pPr>
            <w:ins w:id="16" w:author="DELTA" w:date="2025-12-15T08:05:00Z">
              <w:r>
                <w:rPr>
                  <w:rFonts w:ascii="Times New Roman" w:hAnsi="Times New Roman" w:cs="Times New Roman"/>
                  <w:b/>
                  <w:sz w:val="24"/>
                  <w:szCs w:val="24"/>
                </w:rPr>
                <w:t xml:space="preserve">meetme nr 1.1 „Varjupaigasüsteemi, sh </w:t>
              </w:r>
            </w:ins>
          </w:p>
          <w:p w14:paraId="62082E0A" w14:textId="77777777" w:rsidR="00F67060" w:rsidRDefault="00F67060" w:rsidP="002311CE">
            <w:pPr>
              <w:ind w:left="-105"/>
              <w:rPr>
                <w:ins w:id="17" w:author="DELTA" w:date="2025-12-15T08:05:00Z"/>
                <w:rFonts w:ascii="Times New Roman" w:hAnsi="Times New Roman" w:cs="Times New Roman"/>
                <w:b/>
                <w:sz w:val="24"/>
                <w:szCs w:val="24"/>
              </w:rPr>
            </w:pPr>
            <w:ins w:id="18" w:author="DELTA" w:date="2025-12-15T08:05:00Z">
              <w:r>
                <w:rPr>
                  <w:rFonts w:ascii="Times New Roman" w:hAnsi="Times New Roman" w:cs="Times New Roman"/>
                  <w:b/>
                  <w:sz w:val="24"/>
                  <w:szCs w:val="24"/>
                </w:rPr>
                <w:t xml:space="preserve">varjupaigamenetluse tugevdamine ja </w:t>
              </w:r>
            </w:ins>
          </w:p>
          <w:p w14:paraId="5B16BC77" w14:textId="6EDB16E4" w:rsidR="006725A1" w:rsidDel="00A9716C" w:rsidRDefault="00F67060" w:rsidP="002311CE">
            <w:pPr>
              <w:ind w:left="-105"/>
              <w:rPr>
                <w:del w:id="19" w:author="DELTA" w:date="2025-12-10T11:01:00Z"/>
                <w:rFonts w:ascii="Times New Roman" w:hAnsi="Times New Roman" w:cs="Times New Roman"/>
                <w:b/>
                <w:sz w:val="24"/>
                <w:szCs w:val="24"/>
              </w:rPr>
            </w:pPr>
            <w:ins w:id="20" w:author="DELTA" w:date="2025-12-15T08:05:00Z">
              <w:r>
                <w:rPr>
                  <w:rFonts w:ascii="Times New Roman" w:hAnsi="Times New Roman" w:cs="Times New Roman"/>
                  <w:b/>
                  <w:sz w:val="24"/>
                  <w:szCs w:val="24"/>
                </w:rPr>
                <w:t>arendamine“ toetuse andmise tingimused</w:t>
              </w:r>
            </w:ins>
            <w:del w:id="21" w:author="DELTA" w:date="2025-12-10T11:01:00Z">
              <w:r w:rsidR="006725A1" w:rsidDel="00A9716C">
                <w:rPr>
                  <w:rFonts w:ascii="Times New Roman" w:hAnsi="Times New Roman" w:cs="Times New Roman"/>
                  <w:b/>
                  <w:sz w:val="24"/>
                  <w:szCs w:val="24"/>
                </w:rPr>
                <w:delText xml:space="preserve">Varjupaiga-, Rände- ja Integratsioonifondi </w:delText>
              </w:r>
            </w:del>
          </w:p>
          <w:p w14:paraId="15CBE817" w14:textId="3845606C" w:rsidR="006725A1" w:rsidDel="00A9716C" w:rsidRDefault="006725A1" w:rsidP="002311CE">
            <w:pPr>
              <w:ind w:left="-105"/>
              <w:rPr>
                <w:del w:id="22" w:author="DELTA" w:date="2025-12-10T11:01:00Z"/>
                <w:rFonts w:ascii="Times New Roman" w:hAnsi="Times New Roman" w:cs="Times New Roman"/>
                <w:b/>
                <w:sz w:val="24"/>
                <w:szCs w:val="24"/>
              </w:rPr>
            </w:pPr>
            <w:del w:id="23" w:author="DELTA" w:date="2025-12-10T11:01:00Z">
              <w:r w:rsidDel="00A9716C">
                <w:rPr>
                  <w:rFonts w:ascii="Times New Roman" w:hAnsi="Times New Roman" w:cs="Times New Roman"/>
                  <w:b/>
                  <w:sz w:val="24"/>
                  <w:szCs w:val="24"/>
                </w:rPr>
                <w:delText xml:space="preserve">meetme nr 1.1 „Varjupaigasüsteemi, sh </w:delText>
              </w:r>
            </w:del>
          </w:p>
          <w:p w14:paraId="19392464" w14:textId="4B02474C" w:rsidR="006725A1" w:rsidDel="00A9716C" w:rsidRDefault="006725A1" w:rsidP="002311CE">
            <w:pPr>
              <w:ind w:left="-105"/>
              <w:rPr>
                <w:del w:id="24" w:author="DELTA" w:date="2025-12-10T11:01:00Z"/>
                <w:rFonts w:ascii="Times New Roman" w:hAnsi="Times New Roman" w:cs="Times New Roman"/>
                <w:b/>
                <w:sz w:val="24"/>
                <w:szCs w:val="24"/>
              </w:rPr>
            </w:pPr>
            <w:del w:id="25" w:author="DELTA" w:date="2025-12-10T11:01:00Z">
              <w:r w:rsidDel="00A9716C">
                <w:rPr>
                  <w:rFonts w:ascii="Times New Roman" w:hAnsi="Times New Roman" w:cs="Times New Roman"/>
                  <w:b/>
                  <w:sz w:val="24"/>
                  <w:szCs w:val="24"/>
                </w:rPr>
                <w:delText xml:space="preserve">varjupaigamenetluse tugevdamine ja </w:delText>
              </w:r>
            </w:del>
          </w:p>
          <w:p w14:paraId="2BDADD89" w14:textId="31760CCC" w:rsidR="001A4AAD" w:rsidRPr="006C1E43" w:rsidRDefault="006725A1" w:rsidP="002311CE">
            <w:pPr>
              <w:ind w:left="-105"/>
              <w:rPr>
                <w:rFonts w:ascii="Times New Roman" w:hAnsi="Times New Roman" w:cs="Times New Roman"/>
                <w:b/>
                <w:sz w:val="24"/>
                <w:szCs w:val="24"/>
              </w:rPr>
            </w:pPr>
            <w:del w:id="26" w:author="DELTA" w:date="2025-12-10T11:01:00Z">
              <w:r w:rsidDel="00A9716C">
                <w:rPr>
                  <w:rFonts w:ascii="Times New Roman" w:hAnsi="Times New Roman" w:cs="Times New Roman"/>
                  <w:b/>
                  <w:sz w:val="24"/>
                  <w:szCs w:val="24"/>
                </w:rPr>
                <w:delText>arendamine“ toetuse andmise tingimused</w:delText>
              </w:r>
            </w:del>
            <w:r w:rsidR="002311CE" w:rsidRPr="006C1E43">
              <w:rPr>
                <w:rFonts w:ascii="Times New Roman" w:hAnsi="Times New Roman" w:cs="Times New Roman"/>
                <w:b/>
                <w:sz w:val="24"/>
                <w:szCs w:val="24"/>
              </w:rPr>
              <w:fldChar w:fldCharType="end"/>
            </w:r>
          </w:p>
        </w:tc>
        <w:tc>
          <w:tcPr>
            <w:tcW w:w="4606" w:type="dxa"/>
            <w:gridSpan w:val="2"/>
          </w:tcPr>
          <w:p w14:paraId="2BDADD8A" w14:textId="77777777" w:rsidR="001A4AAD" w:rsidRPr="006C1E43" w:rsidRDefault="001A4AAD" w:rsidP="0089567D">
            <w:pPr>
              <w:rPr>
                <w:rFonts w:ascii="Times New Roman" w:hAnsi="Times New Roman" w:cs="Times New Roman"/>
                <w:sz w:val="24"/>
                <w:szCs w:val="24"/>
              </w:rPr>
            </w:pPr>
          </w:p>
        </w:tc>
      </w:tr>
    </w:tbl>
    <w:p w14:paraId="2BDADD8C" w14:textId="77777777" w:rsidR="005442C4" w:rsidRPr="006C1E43" w:rsidRDefault="005442C4" w:rsidP="007D2708">
      <w:pPr>
        <w:spacing w:after="0" w:line="240" w:lineRule="auto"/>
        <w:ind w:left="0"/>
        <w:jc w:val="both"/>
        <w:rPr>
          <w:rFonts w:ascii="Times New Roman" w:hAnsi="Times New Roman" w:cs="Times New Roman"/>
          <w:sz w:val="24"/>
          <w:szCs w:val="24"/>
        </w:rPr>
      </w:pPr>
    </w:p>
    <w:p w14:paraId="2BDADD8D" w14:textId="77777777" w:rsidR="00AF5F00" w:rsidRPr="006C1E43" w:rsidRDefault="00AF5F00" w:rsidP="007D2708">
      <w:pPr>
        <w:spacing w:after="0" w:line="240" w:lineRule="auto"/>
        <w:ind w:left="0"/>
        <w:jc w:val="both"/>
        <w:rPr>
          <w:rFonts w:ascii="Times New Roman" w:hAnsi="Times New Roman" w:cs="Times New Roman"/>
          <w:sz w:val="24"/>
          <w:szCs w:val="24"/>
        </w:rPr>
      </w:pPr>
    </w:p>
    <w:p w14:paraId="2B26E575" w14:textId="77777777" w:rsidR="00345E08" w:rsidRPr="006C1E43" w:rsidRDefault="00345E08" w:rsidP="00B73AE2">
      <w:pPr>
        <w:spacing w:after="0" w:line="240" w:lineRule="auto"/>
        <w:jc w:val="both"/>
        <w:rPr>
          <w:rFonts w:ascii="Times New Roman" w:eastAsia="Times New Roman" w:hAnsi="Times New Roman" w:cs="Times New Roman"/>
          <w:color w:val="000000" w:themeColor="text1"/>
          <w:sz w:val="24"/>
          <w:szCs w:val="24"/>
        </w:rPr>
      </w:pPr>
      <w:r w:rsidRPr="006C1E43">
        <w:rPr>
          <w:rFonts w:ascii="Times New Roman" w:eastAsia="Times New Roman" w:hAnsi="Times New Roman" w:cs="Times New Roman"/>
          <w:color w:val="000000" w:themeColor="text1"/>
          <w:sz w:val="24"/>
          <w:szCs w:val="24"/>
        </w:rPr>
        <w:t>Käskkiri kehtestatakse perioodi 2021-2027 Euroopa Liidu ühtekuuluvus- ja siseturvalisuspoliitika fondide rakendamise seaduse § 10 lõigete 2 ja 4 alusel.</w:t>
      </w:r>
    </w:p>
    <w:p w14:paraId="0E3D8902" w14:textId="77777777" w:rsidR="00345E08" w:rsidRPr="006C1E43" w:rsidRDefault="00345E08" w:rsidP="00345E08">
      <w:pPr>
        <w:spacing w:after="0" w:line="240" w:lineRule="auto"/>
        <w:jc w:val="center"/>
        <w:rPr>
          <w:rFonts w:ascii="Times New Roman" w:eastAsia="Times New Roman" w:hAnsi="Times New Roman" w:cs="Times New Roman"/>
          <w:b/>
          <w:bCs/>
          <w:color w:val="000000" w:themeColor="text1"/>
          <w:sz w:val="32"/>
          <w:szCs w:val="32"/>
        </w:rPr>
      </w:pPr>
    </w:p>
    <w:p w14:paraId="69BDBA7C" w14:textId="77777777" w:rsidR="00345E08" w:rsidRPr="006C1E43" w:rsidRDefault="00345E08" w:rsidP="00345E08">
      <w:pPr>
        <w:spacing w:after="0" w:line="240" w:lineRule="auto"/>
        <w:jc w:val="center"/>
        <w:rPr>
          <w:rFonts w:ascii="Times New Roman" w:eastAsia="Times New Roman" w:hAnsi="Times New Roman" w:cs="Times New Roman"/>
          <w:b/>
          <w:bCs/>
          <w:color w:val="000000" w:themeColor="text1"/>
          <w:sz w:val="32"/>
          <w:szCs w:val="32"/>
        </w:rPr>
      </w:pPr>
    </w:p>
    <w:p w14:paraId="2EA8200F" w14:textId="77777777" w:rsidR="00345E08" w:rsidRPr="006C1E43" w:rsidRDefault="00345E08" w:rsidP="00345E08">
      <w:pPr>
        <w:spacing w:after="0" w:line="240" w:lineRule="auto"/>
        <w:rPr>
          <w:rFonts w:ascii="Times New Roman" w:hAnsi="Times New Roman" w:cs="Times New Roman"/>
          <w:b/>
          <w:sz w:val="24"/>
          <w:szCs w:val="24"/>
        </w:rPr>
      </w:pPr>
      <w:r w:rsidRPr="006C1E43">
        <w:rPr>
          <w:rFonts w:ascii="Times New Roman" w:hAnsi="Times New Roman" w:cs="Times New Roman"/>
          <w:b/>
          <w:sz w:val="24"/>
          <w:szCs w:val="24"/>
        </w:rPr>
        <w:t xml:space="preserve">Toetuse andmise tingimuste abikõlblikkuse periood </w:t>
      </w:r>
    </w:p>
    <w:p w14:paraId="02E2A057" w14:textId="77777777" w:rsidR="00345E08" w:rsidRPr="006C1E43" w:rsidRDefault="00345E08" w:rsidP="00345E08">
      <w:pPr>
        <w:spacing w:after="0" w:line="240" w:lineRule="auto"/>
        <w:rPr>
          <w:rFonts w:ascii="Times New Roman" w:hAnsi="Times New Roman" w:cs="Times New Roman"/>
          <w:sz w:val="24"/>
          <w:szCs w:val="24"/>
        </w:rPr>
      </w:pPr>
      <w:r w:rsidRPr="006C1E43">
        <w:rPr>
          <w:rFonts w:ascii="Times New Roman" w:hAnsi="Times New Roman" w:cs="Times New Roman"/>
          <w:sz w:val="24"/>
          <w:szCs w:val="24"/>
        </w:rPr>
        <w:t xml:space="preserve">01.01.2023–31.12.2029 </w:t>
      </w:r>
    </w:p>
    <w:p w14:paraId="4B2DE89F" w14:textId="77777777" w:rsidR="00345E08" w:rsidRPr="006C1E43" w:rsidRDefault="00345E08" w:rsidP="00345E08">
      <w:pPr>
        <w:spacing w:after="0" w:line="240" w:lineRule="auto"/>
        <w:rPr>
          <w:rFonts w:ascii="Times New Roman" w:hAnsi="Times New Roman" w:cs="Times New Roman"/>
          <w:sz w:val="24"/>
          <w:szCs w:val="24"/>
        </w:rPr>
      </w:pPr>
    </w:p>
    <w:p w14:paraId="3B41EC63" w14:textId="77777777" w:rsidR="00345E08" w:rsidRPr="006C1E43" w:rsidRDefault="00345E08" w:rsidP="00345E08">
      <w:pPr>
        <w:spacing w:after="0" w:line="240" w:lineRule="auto"/>
        <w:rPr>
          <w:rFonts w:ascii="Times New Roman" w:hAnsi="Times New Roman" w:cs="Times New Roman"/>
          <w:sz w:val="24"/>
          <w:szCs w:val="24"/>
        </w:rPr>
      </w:pPr>
    </w:p>
    <w:p w14:paraId="6B166D86" w14:textId="77777777" w:rsidR="00345E08" w:rsidRPr="006C1E43" w:rsidRDefault="00345E08" w:rsidP="00345E08">
      <w:pPr>
        <w:spacing w:after="0" w:line="240" w:lineRule="auto"/>
        <w:rPr>
          <w:rFonts w:ascii="Times New Roman" w:hAnsi="Times New Roman" w:cs="Times New Roman"/>
          <w:b/>
          <w:sz w:val="24"/>
          <w:szCs w:val="24"/>
        </w:rPr>
      </w:pPr>
      <w:r w:rsidRPr="006C1E43">
        <w:rPr>
          <w:rFonts w:ascii="Times New Roman" w:hAnsi="Times New Roman" w:cs="Times New Roman"/>
          <w:b/>
          <w:sz w:val="24"/>
          <w:szCs w:val="24"/>
        </w:rPr>
        <w:t xml:space="preserve">Elluviijad </w:t>
      </w:r>
    </w:p>
    <w:p w14:paraId="5674AC88" w14:textId="77777777" w:rsidR="00345E08" w:rsidRPr="006C1E43" w:rsidRDefault="00345E08" w:rsidP="00345E08">
      <w:pPr>
        <w:spacing w:after="0" w:line="240" w:lineRule="auto"/>
        <w:rPr>
          <w:rFonts w:ascii="Times New Roman" w:hAnsi="Times New Roman" w:cs="Times New Roman"/>
          <w:bCs/>
          <w:sz w:val="24"/>
          <w:szCs w:val="24"/>
        </w:rPr>
      </w:pPr>
      <w:r w:rsidRPr="006C1E43">
        <w:rPr>
          <w:rFonts w:ascii="Times New Roman" w:hAnsi="Times New Roman" w:cs="Times New Roman"/>
          <w:bCs/>
          <w:sz w:val="24"/>
          <w:szCs w:val="24"/>
        </w:rPr>
        <w:t xml:space="preserve">Politsei- ja Piirivalveamet (edaspidi </w:t>
      </w:r>
      <w:r w:rsidRPr="006C1E43">
        <w:rPr>
          <w:rFonts w:ascii="Times New Roman" w:hAnsi="Times New Roman" w:cs="Times New Roman"/>
          <w:bCs/>
          <w:i/>
          <w:iCs/>
          <w:sz w:val="24"/>
          <w:szCs w:val="24"/>
        </w:rPr>
        <w:t>PPA</w:t>
      </w:r>
      <w:r w:rsidRPr="006C1E43">
        <w:rPr>
          <w:rFonts w:ascii="Times New Roman" w:hAnsi="Times New Roman" w:cs="Times New Roman"/>
          <w:bCs/>
          <w:sz w:val="24"/>
          <w:szCs w:val="24"/>
        </w:rPr>
        <w:t>)</w:t>
      </w:r>
    </w:p>
    <w:p w14:paraId="550BCB2D" w14:textId="77777777" w:rsidR="00345E08" w:rsidRPr="006C1E43" w:rsidRDefault="00345E08" w:rsidP="00345E08">
      <w:pPr>
        <w:spacing w:after="0" w:line="240" w:lineRule="auto"/>
        <w:rPr>
          <w:rFonts w:ascii="Times New Roman" w:hAnsi="Times New Roman" w:cs="Times New Roman"/>
          <w:bCs/>
          <w:sz w:val="24"/>
          <w:szCs w:val="24"/>
        </w:rPr>
      </w:pPr>
      <w:r w:rsidRPr="006C1E43">
        <w:rPr>
          <w:rFonts w:ascii="Times New Roman" w:hAnsi="Times New Roman" w:cs="Times New Roman"/>
          <w:bCs/>
          <w:sz w:val="24"/>
          <w:szCs w:val="24"/>
        </w:rPr>
        <w:t xml:space="preserve">Siseministeeriumi infotehnoloogia- ja arenduskeskus (edaspidi </w:t>
      </w:r>
      <w:r w:rsidRPr="006C1E43">
        <w:rPr>
          <w:rFonts w:ascii="Times New Roman" w:hAnsi="Times New Roman" w:cs="Times New Roman"/>
          <w:bCs/>
          <w:i/>
          <w:iCs/>
          <w:sz w:val="24"/>
          <w:szCs w:val="24"/>
        </w:rPr>
        <w:t>SMIT</w:t>
      </w:r>
      <w:r w:rsidRPr="006C1E43">
        <w:rPr>
          <w:rFonts w:ascii="Times New Roman" w:hAnsi="Times New Roman" w:cs="Times New Roman"/>
          <w:bCs/>
          <w:sz w:val="24"/>
          <w:szCs w:val="24"/>
        </w:rPr>
        <w:t>)</w:t>
      </w:r>
    </w:p>
    <w:p w14:paraId="407E5B28" w14:textId="77777777" w:rsidR="00345E08" w:rsidRPr="006C1E43" w:rsidRDefault="00345E08" w:rsidP="00345E08">
      <w:pPr>
        <w:spacing w:after="0" w:line="240" w:lineRule="auto"/>
        <w:rPr>
          <w:rFonts w:ascii="Times New Roman" w:hAnsi="Times New Roman" w:cs="Times New Roman"/>
          <w:b/>
          <w:sz w:val="24"/>
          <w:szCs w:val="24"/>
        </w:rPr>
      </w:pPr>
    </w:p>
    <w:p w14:paraId="4A7BF741" w14:textId="77777777" w:rsidR="00345E08" w:rsidRPr="006C1E43" w:rsidRDefault="00345E08" w:rsidP="00345E08">
      <w:pPr>
        <w:spacing w:after="0" w:line="240" w:lineRule="auto"/>
        <w:rPr>
          <w:rFonts w:ascii="Times New Roman" w:hAnsi="Times New Roman" w:cs="Times New Roman"/>
          <w:b/>
          <w:sz w:val="24"/>
          <w:szCs w:val="24"/>
        </w:rPr>
      </w:pPr>
    </w:p>
    <w:p w14:paraId="10C95DC5" w14:textId="77777777" w:rsidR="00345E08" w:rsidRPr="006C1E43" w:rsidRDefault="00345E08" w:rsidP="00345E08">
      <w:pPr>
        <w:spacing w:after="0" w:line="240" w:lineRule="auto"/>
        <w:rPr>
          <w:rFonts w:ascii="Times New Roman" w:hAnsi="Times New Roman" w:cs="Times New Roman"/>
          <w:b/>
          <w:sz w:val="24"/>
          <w:szCs w:val="24"/>
        </w:rPr>
      </w:pPr>
      <w:r w:rsidRPr="006C1E43">
        <w:rPr>
          <w:rFonts w:ascii="Times New Roman" w:hAnsi="Times New Roman" w:cs="Times New Roman"/>
          <w:b/>
          <w:sz w:val="24"/>
          <w:szCs w:val="24"/>
        </w:rPr>
        <w:t>Korraldusasutus, rakendusüksus, rakendusasutus</w:t>
      </w:r>
    </w:p>
    <w:p w14:paraId="181F0A49" w14:textId="77777777" w:rsidR="00345E08" w:rsidRPr="006C1E43" w:rsidRDefault="00345E08" w:rsidP="00345E08">
      <w:pPr>
        <w:spacing w:after="0" w:line="240" w:lineRule="auto"/>
        <w:rPr>
          <w:rFonts w:ascii="Times New Roman" w:hAnsi="Times New Roman" w:cs="Times New Roman"/>
          <w:sz w:val="24"/>
          <w:szCs w:val="24"/>
        </w:rPr>
      </w:pPr>
      <w:r w:rsidRPr="006C1E43">
        <w:rPr>
          <w:rFonts w:ascii="Times New Roman" w:hAnsi="Times New Roman" w:cs="Times New Roman"/>
          <w:sz w:val="24"/>
          <w:szCs w:val="24"/>
        </w:rPr>
        <w:t xml:space="preserve">Siseministeerium (edaspidi </w:t>
      </w:r>
      <w:r w:rsidRPr="006C1E43">
        <w:rPr>
          <w:rFonts w:ascii="Times New Roman" w:hAnsi="Times New Roman" w:cs="Times New Roman"/>
          <w:i/>
          <w:iCs/>
          <w:sz w:val="24"/>
          <w:szCs w:val="24"/>
        </w:rPr>
        <w:t>SiM</w:t>
      </w:r>
      <w:r w:rsidRPr="006C1E43">
        <w:rPr>
          <w:rFonts w:ascii="Times New Roman" w:hAnsi="Times New Roman" w:cs="Times New Roman"/>
          <w:sz w:val="24"/>
          <w:szCs w:val="24"/>
        </w:rPr>
        <w:t>)</w:t>
      </w:r>
    </w:p>
    <w:p w14:paraId="2BDADD8F" w14:textId="263C5432" w:rsidR="00345E08" w:rsidRPr="006C1E43" w:rsidRDefault="00345E08">
      <w:pPr>
        <w:ind w:left="0"/>
        <w:rPr>
          <w:rFonts w:ascii="Times New Roman" w:hAnsi="Times New Roman" w:cs="Times New Roman"/>
          <w:sz w:val="24"/>
          <w:szCs w:val="24"/>
        </w:rPr>
      </w:pPr>
      <w:r w:rsidRPr="006C1E43">
        <w:rPr>
          <w:rFonts w:ascii="Times New Roman" w:hAnsi="Times New Roman" w:cs="Times New Roman"/>
          <w:sz w:val="24"/>
          <w:szCs w:val="24"/>
        </w:rPr>
        <w:br w:type="page"/>
      </w:r>
    </w:p>
    <w:p w14:paraId="5172A7BD" w14:textId="77777777" w:rsidR="00345E08" w:rsidRPr="006C1E43" w:rsidRDefault="00345E08" w:rsidP="00385E97">
      <w:pPr>
        <w:keepNext/>
        <w:numPr>
          <w:ilvl w:val="0"/>
          <w:numId w:val="1"/>
        </w:numPr>
        <w:spacing w:before="240" w:after="60" w:line="240" w:lineRule="auto"/>
        <w:ind w:left="567" w:hanging="567"/>
        <w:jc w:val="both"/>
        <w:outlineLvl w:val="1"/>
        <w:rPr>
          <w:rFonts w:ascii="Times New Roman" w:eastAsia="Times New Roman" w:hAnsi="Times New Roman" w:cs="Times New Roman"/>
          <w:b/>
          <w:bCs/>
          <w:color w:val="000000" w:themeColor="text1"/>
          <w:sz w:val="24"/>
          <w:szCs w:val="24"/>
          <w:lang w:eastAsia="et-EE"/>
        </w:rPr>
      </w:pPr>
      <w:bookmarkStart w:id="27" w:name="_Toc390093264"/>
      <w:bookmarkStart w:id="28" w:name="_Toc178472287"/>
      <w:bookmarkStart w:id="29" w:name="_Toc178407901"/>
      <w:bookmarkStart w:id="30" w:name="_Toc178406133"/>
      <w:bookmarkStart w:id="31" w:name="_Toc175708660"/>
      <w:bookmarkStart w:id="32" w:name="_Toc170275206"/>
      <w:bookmarkStart w:id="33" w:name="_Toc170272759"/>
      <w:bookmarkStart w:id="34" w:name="_Toc170205224"/>
      <w:bookmarkStart w:id="35" w:name="_Toc170120409"/>
      <w:bookmarkStart w:id="36" w:name="_Toc170119580"/>
      <w:bookmarkStart w:id="37" w:name="_Toc170119222"/>
      <w:bookmarkStart w:id="38" w:name="_Toc169927288"/>
      <w:bookmarkStart w:id="39" w:name="_Toc169927187"/>
      <w:bookmarkStart w:id="40" w:name="_Toc169927012"/>
      <w:bookmarkStart w:id="41" w:name="_Toc166995978"/>
      <w:bookmarkStart w:id="42" w:name="_Toc165193428"/>
      <w:bookmarkStart w:id="43" w:name="_Toc165192991"/>
      <w:bookmarkStart w:id="44" w:name="_Toc165192885"/>
      <w:bookmarkStart w:id="45" w:name="_Toc165181723"/>
      <w:bookmarkStart w:id="46" w:name="_Toc165181550"/>
      <w:bookmarkStart w:id="47" w:name="_Toc164846559"/>
      <w:bookmarkStart w:id="48" w:name="_Toc164504921"/>
      <w:bookmarkStart w:id="49" w:name="_Toc164504038"/>
      <w:bookmarkStart w:id="50" w:name="_Toc164502716"/>
      <w:bookmarkStart w:id="51" w:name="_Toc164496112"/>
      <w:r w:rsidRPr="006C1E43">
        <w:rPr>
          <w:rFonts w:ascii="Times New Roman" w:eastAsia="Times New Roman" w:hAnsi="Times New Roman" w:cs="Times New Roman"/>
          <w:b/>
          <w:bCs/>
          <w:color w:val="000000" w:themeColor="text1"/>
          <w:sz w:val="24"/>
          <w:szCs w:val="24"/>
          <w:lang w:eastAsia="et-EE"/>
        </w:rPr>
        <w:lastRenderedPageBreak/>
        <w:t>Reguleerimisala</w:t>
      </w:r>
      <w:bookmarkEnd w:id="27"/>
      <w:r w:rsidRPr="006C1E43">
        <w:rPr>
          <w:rFonts w:ascii="Times New Roman" w:eastAsia="Times New Roman" w:hAnsi="Times New Roman" w:cs="Times New Roman"/>
          <w:b/>
          <w:bCs/>
          <w:color w:val="000000" w:themeColor="text1"/>
          <w:sz w:val="24"/>
          <w:szCs w:val="24"/>
          <w:lang w:eastAsia="et-EE"/>
        </w:rPr>
        <w:t xml:space="preserve"> ja seos Eesti riigi eesmärkidega</w:t>
      </w:r>
    </w:p>
    <w:p w14:paraId="3699D40E" w14:textId="4D9187D1" w:rsidR="00345E08" w:rsidRPr="006C1E43" w:rsidRDefault="00345E08" w:rsidP="00345E08">
      <w:pPr>
        <w:keepNext/>
        <w:spacing w:before="240" w:after="60" w:line="240" w:lineRule="auto"/>
        <w:ind w:left="567"/>
        <w:jc w:val="both"/>
        <w:outlineLvl w:val="1"/>
        <w:rPr>
          <w:rFonts w:ascii="Times New Roman" w:eastAsia="Times New Roman" w:hAnsi="Times New Roman" w:cs="Times New Roman"/>
          <w:color w:val="000000" w:themeColor="text1"/>
          <w:sz w:val="24"/>
          <w:szCs w:val="24"/>
          <w:lang w:eastAsia="et-EE"/>
        </w:rPr>
      </w:pPr>
      <w:bookmarkStart w:id="52" w:name="_Hlk214872769"/>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6C1E43">
        <w:rPr>
          <w:rFonts w:ascii="Times New Roman" w:eastAsia="Times New Roman" w:hAnsi="Times New Roman" w:cs="Times New Roman"/>
          <w:color w:val="000000" w:themeColor="text1"/>
          <w:sz w:val="24"/>
          <w:szCs w:val="24"/>
          <w:lang w:eastAsia="et-EE"/>
        </w:rPr>
        <w:t>Käskkirjaga reguleeritakse siseministri</w:t>
      </w:r>
      <w:del w:id="53" w:author="Ave Osman" w:date="2025-11-24T01:11:00Z">
        <w:r w:rsidRPr="006C1E43" w:rsidDel="004E6A68">
          <w:rPr>
            <w:rFonts w:ascii="Times New Roman" w:eastAsia="Times New Roman" w:hAnsi="Times New Roman" w:cs="Times New Roman"/>
            <w:color w:val="000000" w:themeColor="text1"/>
            <w:sz w:val="24"/>
            <w:szCs w:val="24"/>
            <w:lang w:eastAsia="et-EE"/>
          </w:rPr>
          <w:delText xml:space="preserve"> 12. detsembri 2022</w:delText>
        </w:r>
      </w:del>
      <w:ins w:id="54" w:author="Ave Osman" w:date="2025-11-24T10:32:00Z">
        <w:r w:rsidR="001E5256">
          <w:rPr>
            <w:rFonts w:ascii="Times New Roman" w:eastAsia="Times New Roman" w:hAnsi="Times New Roman" w:cs="Times New Roman"/>
            <w:color w:val="000000" w:themeColor="text1"/>
            <w:sz w:val="24"/>
            <w:szCs w:val="24"/>
            <w:lang w:eastAsia="et-EE"/>
          </w:rPr>
          <w:t xml:space="preserve"> </w:t>
        </w:r>
      </w:ins>
      <w:ins w:id="55" w:author="Ave Osman" w:date="2025-11-24T01:11:00Z">
        <w:r w:rsidR="004E6A68">
          <w:rPr>
            <w:rFonts w:ascii="Times New Roman" w:eastAsia="Times New Roman" w:hAnsi="Times New Roman" w:cs="Times New Roman"/>
            <w:color w:val="000000" w:themeColor="text1"/>
            <w:sz w:val="24"/>
            <w:szCs w:val="24"/>
            <w:lang w:eastAsia="et-EE"/>
          </w:rPr>
          <w:t>18. septembri 2025</w:t>
        </w:r>
      </w:ins>
      <w:r w:rsidRPr="006C1E43">
        <w:rPr>
          <w:rFonts w:ascii="Times New Roman" w:eastAsia="Times New Roman" w:hAnsi="Times New Roman" w:cs="Times New Roman"/>
          <w:color w:val="000000" w:themeColor="text1"/>
          <w:sz w:val="24"/>
          <w:szCs w:val="24"/>
          <w:lang w:eastAsia="et-EE"/>
        </w:rPr>
        <w:t>. a käskkirjaga nr 1-3/</w:t>
      </w:r>
      <w:del w:id="56" w:author="Ave Osman" w:date="2025-11-24T01:11:00Z">
        <w:r w:rsidRPr="006C1E43" w:rsidDel="004E6A68">
          <w:rPr>
            <w:rFonts w:ascii="Times New Roman" w:eastAsia="Times New Roman" w:hAnsi="Times New Roman" w:cs="Times New Roman"/>
            <w:color w:val="000000" w:themeColor="text1"/>
            <w:sz w:val="24"/>
            <w:szCs w:val="24"/>
            <w:lang w:eastAsia="et-EE"/>
          </w:rPr>
          <w:delText>96</w:delText>
        </w:r>
      </w:del>
      <w:ins w:id="57" w:author="Ave Osman" w:date="2025-11-24T01:11:00Z">
        <w:r w:rsidR="004E6A68">
          <w:rPr>
            <w:rFonts w:ascii="Times New Roman" w:eastAsia="Times New Roman" w:hAnsi="Times New Roman" w:cs="Times New Roman"/>
            <w:color w:val="000000" w:themeColor="text1"/>
            <w:sz w:val="24"/>
            <w:szCs w:val="24"/>
            <w:lang w:eastAsia="et-EE"/>
          </w:rPr>
          <w:t>65</w:t>
        </w:r>
      </w:ins>
      <w:r w:rsidRPr="006C1E43">
        <w:rPr>
          <w:rFonts w:ascii="Times New Roman" w:eastAsia="Times New Roman" w:hAnsi="Times New Roman" w:cs="Times New Roman"/>
          <w:color w:val="000000" w:themeColor="text1"/>
          <w:sz w:val="24"/>
          <w:szCs w:val="24"/>
          <w:lang w:eastAsia="et-EE"/>
        </w:rPr>
        <w:t xml:space="preserve"> kinnitatud Varjupaiga-, Rände- ja Integratsioonifondi 2021</w:t>
      </w:r>
      <w:bookmarkStart w:id="58" w:name="_Hlk214872845"/>
      <w:ins w:id="59" w:author="Ave Osman" w:date="2025-11-24T10:33:00Z">
        <w:r w:rsidR="001E5256">
          <w:rPr>
            <w:rFonts w:ascii="Times New Roman" w:eastAsia="Times New Roman" w:hAnsi="Times New Roman" w:cs="Times New Roman"/>
            <w:color w:val="000000" w:themeColor="text1"/>
            <w:sz w:val="24"/>
            <w:szCs w:val="24"/>
            <w:lang w:eastAsia="et-EE"/>
          </w:rPr>
          <w:t>–</w:t>
        </w:r>
      </w:ins>
      <w:bookmarkEnd w:id="58"/>
      <w:del w:id="60" w:author="Ave Osman" w:date="2025-11-24T10:33:00Z">
        <w:r w:rsidRPr="006C1E43" w:rsidDel="001E5256">
          <w:rPr>
            <w:rFonts w:ascii="Times New Roman" w:eastAsia="Times New Roman" w:hAnsi="Times New Roman" w:cs="Times New Roman"/>
            <w:color w:val="000000" w:themeColor="text1"/>
            <w:sz w:val="24"/>
            <w:szCs w:val="24"/>
            <w:lang w:eastAsia="et-EE"/>
          </w:rPr>
          <w:delText>-</w:delText>
        </w:r>
      </w:del>
      <w:r w:rsidRPr="006C1E43">
        <w:rPr>
          <w:rFonts w:ascii="Times New Roman" w:eastAsia="Times New Roman" w:hAnsi="Times New Roman" w:cs="Times New Roman"/>
          <w:color w:val="000000" w:themeColor="text1"/>
          <w:sz w:val="24"/>
          <w:szCs w:val="24"/>
          <w:lang w:eastAsia="et-EE"/>
        </w:rPr>
        <w:t>2027 rahastamiskava meetme nr 1.1 „</w:t>
      </w:r>
      <w:r w:rsidRPr="006C1E43">
        <w:rPr>
          <w:rFonts w:ascii="Times New Roman" w:hAnsi="Times New Roman" w:cs="Times New Roman"/>
          <w:sz w:val="24"/>
          <w:szCs w:val="24"/>
        </w:rPr>
        <w:t>Varjupaigasüsteemi, sh varjupaigamenetluse tugevdamine ja arendamine“</w:t>
      </w:r>
      <w:r w:rsidRPr="006C1E43">
        <w:rPr>
          <w:rFonts w:ascii="Times New Roman" w:eastAsia="Times New Roman" w:hAnsi="Times New Roman" w:cs="Times New Roman"/>
          <w:color w:val="000000" w:themeColor="text1"/>
          <w:sz w:val="24"/>
          <w:szCs w:val="24"/>
          <w:lang w:eastAsia="et-EE"/>
        </w:rPr>
        <w:t xml:space="preserve"> toetuse andmise ja kasutamise tingimusi ning korda. </w:t>
      </w:r>
      <w:bookmarkEnd w:id="52"/>
      <w:ins w:id="61" w:author="Ave Osman" w:date="2025-11-24T01:39:00Z">
        <w:r w:rsidR="00AF14D0" w:rsidRPr="00E74881">
          <w:rPr>
            <w:rFonts w:ascii="Times New Roman" w:hAnsi="Times New Roman" w:cs="Times New Roman"/>
            <w:sz w:val="24"/>
            <w:szCs w:val="24"/>
          </w:rPr>
          <w:t>(</w:t>
        </w:r>
        <w:r w:rsidR="00AF14D0" w:rsidRPr="00E74881">
          <w:rPr>
            <w:rFonts w:ascii="Times New Roman" w:hAnsi="Times New Roman" w:cs="Times New Roman"/>
            <w:i/>
            <w:iCs/>
            <w:sz w:val="24"/>
            <w:szCs w:val="24"/>
          </w:rPr>
          <w:t xml:space="preserve">muudetud siseministri </w:t>
        </w:r>
        <w:r w:rsidR="00AF14D0">
          <w:rPr>
            <w:rFonts w:ascii="Times New Roman" w:hAnsi="Times New Roman" w:cs="Times New Roman"/>
            <w:i/>
            <w:iCs/>
            <w:sz w:val="24"/>
            <w:szCs w:val="24"/>
          </w:rPr>
          <w:t>pp</w:t>
        </w:r>
        <w:r w:rsidR="00AF14D0" w:rsidRPr="00E74881">
          <w:rPr>
            <w:rFonts w:ascii="Times New Roman" w:hAnsi="Times New Roman" w:cs="Times New Roman"/>
            <w:i/>
            <w:iCs/>
            <w:sz w:val="24"/>
            <w:szCs w:val="24"/>
          </w:rPr>
          <w:t>.</w:t>
        </w:r>
        <w:r w:rsidR="00AF14D0">
          <w:rPr>
            <w:rFonts w:ascii="Times New Roman" w:hAnsi="Times New Roman" w:cs="Times New Roman"/>
            <w:i/>
            <w:iCs/>
            <w:sz w:val="24"/>
            <w:szCs w:val="24"/>
          </w:rPr>
          <w:t>kk</w:t>
        </w:r>
        <w:r w:rsidR="00AF14D0" w:rsidRPr="00E74881">
          <w:rPr>
            <w:rFonts w:ascii="Times New Roman" w:hAnsi="Times New Roman" w:cs="Times New Roman"/>
            <w:i/>
            <w:iCs/>
            <w:sz w:val="24"/>
            <w:szCs w:val="24"/>
          </w:rPr>
          <w:t>.</w:t>
        </w:r>
        <w:r w:rsidR="00AF14D0">
          <w:rPr>
            <w:rFonts w:ascii="Times New Roman" w:hAnsi="Times New Roman" w:cs="Times New Roman"/>
            <w:i/>
            <w:iCs/>
            <w:sz w:val="24"/>
            <w:szCs w:val="24"/>
          </w:rPr>
          <w:t>aaaa</w:t>
        </w:r>
        <w:r w:rsidR="00AF14D0" w:rsidRPr="00E74881">
          <w:rPr>
            <w:rFonts w:ascii="Times New Roman" w:hAnsi="Times New Roman" w:cs="Times New Roman"/>
            <w:i/>
            <w:iCs/>
            <w:sz w:val="24"/>
            <w:szCs w:val="24"/>
          </w:rPr>
          <w:t xml:space="preserve"> käskkirjaga nr 1-3/</w:t>
        </w:r>
        <w:r w:rsidR="00AF14D0">
          <w:rPr>
            <w:rFonts w:ascii="Times New Roman" w:hAnsi="Times New Roman" w:cs="Times New Roman"/>
            <w:i/>
            <w:iCs/>
            <w:sz w:val="24"/>
            <w:szCs w:val="24"/>
          </w:rPr>
          <w:t>X</w:t>
        </w:r>
        <w:r w:rsidR="00AF14D0" w:rsidRPr="00E74881">
          <w:rPr>
            <w:rFonts w:ascii="Times New Roman" w:hAnsi="Times New Roman" w:cs="Times New Roman"/>
            <w:sz w:val="24"/>
            <w:szCs w:val="24"/>
          </w:rPr>
          <w:t>)</w:t>
        </w:r>
      </w:ins>
    </w:p>
    <w:p w14:paraId="4668E11F" w14:textId="77777777" w:rsidR="00345E08" w:rsidRPr="006C1E43" w:rsidRDefault="00345E08" w:rsidP="00345E08">
      <w:pPr>
        <w:pStyle w:val="ListParagraph"/>
        <w:keepNext/>
        <w:numPr>
          <w:ilvl w:val="1"/>
          <w:numId w:val="2"/>
        </w:numPr>
        <w:spacing w:before="240" w:after="60" w:line="240" w:lineRule="auto"/>
        <w:ind w:left="567" w:hanging="573"/>
        <w:jc w:val="both"/>
        <w:outlineLvl w:val="1"/>
        <w:rPr>
          <w:rFonts w:ascii="Times New Roman" w:eastAsia="Times New Roman" w:hAnsi="Times New Roman" w:cs="Times New Roman"/>
          <w:color w:val="000000" w:themeColor="text1"/>
          <w:sz w:val="24"/>
          <w:szCs w:val="24"/>
          <w:lang w:eastAsia="et-EE"/>
        </w:rPr>
      </w:pPr>
      <w:r w:rsidRPr="006C1E43">
        <w:rPr>
          <w:rFonts w:ascii="Times New Roman" w:eastAsia="Times New Roman" w:hAnsi="Times New Roman" w:cs="Times New Roman"/>
          <w:color w:val="000000" w:themeColor="text1"/>
          <w:sz w:val="24"/>
          <w:szCs w:val="24"/>
          <w:lang w:eastAsia="et-EE"/>
        </w:rPr>
        <w:t>Seosed Varjupaiga-, Rände- ja Integratsioonifondi (edaspidi</w:t>
      </w:r>
      <w:r w:rsidRPr="006C1E43">
        <w:rPr>
          <w:rFonts w:ascii="Times New Roman" w:eastAsia="Times New Roman" w:hAnsi="Times New Roman" w:cs="Times New Roman"/>
          <w:i/>
          <w:iCs/>
          <w:color w:val="000000" w:themeColor="text1"/>
          <w:sz w:val="24"/>
          <w:szCs w:val="24"/>
          <w:lang w:eastAsia="et-EE"/>
        </w:rPr>
        <w:t xml:space="preserve"> AMIF</w:t>
      </w:r>
      <w:r w:rsidRPr="006C1E43">
        <w:rPr>
          <w:rFonts w:ascii="Times New Roman" w:eastAsia="Times New Roman" w:hAnsi="Times New Roman" w:cs="Times New Roman"/>
          <w:color w:val="000000" w:themeColor="text1"/>
          <w:sz w:val="24"/>
          <w:szCs w:val="24"/>
          <w:lang w:eastAsia="et-EE"/>
        </w:rPr>
        <w:t>) ja Eesti riigi eesmärkidega</w:t>
      </w:r>
    </w:p>
    <w:p w14:paraId="40913967" w14:textId="77777777" w:rsidR="00345E08" w:rsidRPr="006C1E43" w:rsidRDefault="00345E08" w:rsidP="00345E08">
      <w:pPr>
        <w:pStyle w:val="ListParagraph"/>
        <w:keepNext/>
        <w:spacing w:before="240" w:after="60" w:line="240" w:lineRule="auto"/>
        <w:ind w:left="426"/>
        <w:outlineLvl w:val="1"/>
        <w:rPr>
          <w:rFonts w:ascii="Times New Roman" w:eastAsia="Times New Roman" w:hAnsi="Times New Roman" w:cs="Times New Roman"/>
          <w:b/>
          <w:bCs/>
          <w:color w:val="000000" w:themeColor="text1"/>
          <w:sz w:val="24"/>
          <w:szCs w:val="24"/>
          <w:lang w:eastAsia="et-EE"/>
        </w:rPr>
      </w:pPr>
    </w:p>
    <w:p w14:paraId="1E5407C6" w14:textId="77777777" w:rsidR="00345E08" w:rsidRPr="006C1E43" w:rsidRDefault="00345E08" w:rsidP="00345E08">
      <w:pPr>
        <w:pStyle w:val="ListParagraph"/>
        <w:keepNext/>
        <w:numPr>
          <w:ilvl w:val="2"/>
          <w:numId w:val="2"/>
        </w:numPr>
        <w:spacing w:after="0" w:line="240" w:lineRule="auto"/>
        <w:ind w:left="567" w:hanging="567"/>
        <w:jc w:val="both"/>
        <w:outlineLvl w:val="1"/>
        <w:rPr>
          <w:rFonts w:ascii="Times New Roman" w:eastAsia="Times New Roman" w:hAnsi="Times New Roman" w:cs="Times New Roman"/>
          <w:b/>
          <w:bCs/>
          <w:color w:val="000000" w:themeColor="text1"/>
          <w:sz w:val="24"/>
          <w:szCs w:val="24"/>
          <w:lang w:eastAsia="et-EE"/>
        </w:rPr>
      </w:pPr>
      <w:r w:rsidRPr="006C1E43">
        <w:rPr>
          <w:rFonts w:ascii="Times New Roman" w:eastAsia="Times New Roman" w:hAnsi="Times New Roman" w:cs="Times New Roman"/>
          <w:bCs/>
          <w:color w:val="000000" w:themeColor="text1"/>
          <w:sz w:val="24"/>
          <w:szCs w:val="24"/>
        </w:rPr>
        <w:t xml:space="preserve">Toetuse andmise tingimused (edaspidi </w:t>
      </w:r>
      <w:r w:rsidRPr="006C1E43">
        <w:rPr>
          <w:rFonts w:ascii="Times New Roman" w:eastAsia="Times New Roman" w:hAnsi="Times New Roman" w:cs="Times New Roman"/>
          <w:bCs/>
          <w:i/>
          <w:iCs/>
          <w:color w:val="000000" w:themeColor="text1"/>
          <w:sz w:val="24"/>
          <w:szCs w:val="24"/>
        </w:rPr>
        <w:t>TAT</w:t>
      </w:r>
      <w:r w:rsidRPr="006C1E43">
        <w:rPr>
          <w:rFonts w:ascii="Times New Roman" w:eastAsia="Times New Roman" w:hAnsi="Times New Roman" w:cs="Times New Roman"/>
          <w:bCs/>
          <w:color w:val="000000" w:themeColor="text1"/>
          <w:sz w:val="24"/>
          <w:szCs w:val="24"/>
        </w:rPr>
        <w:t xml:space="preserve">) on seotud Euroopa Liidu AMIF eesmärgiga „aidata kaasa rändevoogude tõhusale haldamisele ning ühise varjupaigapoliitika ja ühise rändepoliitika rakendamisele, tugevdamisele ja arendamisele vastavalt asjaomasele liidu </w:t>
      </w:r>
      <w:r w:rsidRPr="006C1E43">
        <w:rPr>
          <w:rFonts w:ascii="Times New Roman" w:eastAsia="Times New Roman" w:hAnsi="Times New Roman" w:cs="Times New Roman"/>
          <w:bCs/>
          <w:i/>
          <w:iCs/>
          <w:color w:val="000000" w:themeColor="text1"/>
          <w:sz w:val="24"/>
          <w:szCs w:val="24"/>
        </w:rPr>
        <w:t>acquis</w:t>
      </w:r>
      <w:r w:rsidRPr="006C1E43">
        <w:rPr>
          <w:rFonts w:ascii="Times New Roman" w:eastAsia="Times New Roman" w:hAnsi="Times New Roman" w:cs="Times New Roman"/>
          <w:bCs/>
          <w:color w:val="000000" w:themeColor="text1"/>
          <w:sz w:val="24"/>
          <w:szCs w:val="24"/>
        </w:rPr>
        <w:t xml:space="preserve">’le ning järgides täielikult liidu ja liikmesriikide rahvusvahelisi kohustusi, mis tulenevad rahvusvahelistest lepingutest, mille osalised nad on“ ning erieesmärgiga </w:t>
      </w:r>
      <w:r w:rsidRPr="006C1E43">
        <w:rPr>
          <w:rFonts w:ascii="Times New Roman" w:eastAsia="Times New Roman" w:hAnsi="Times New Roman" w:cs="Times New Roman"/>
          <w:color w:val="000000" w:themeColor="text1"/>
          <w:sz w:val="24"/>
          <w:szCs w:val="24"/>
        </w:rPr>
        <w:t>nr 1 „</w:t>
      </w:r>
      <w:r w:rsidRPr="006C1E43">
        <w:rPr>
          <w:rFonts w:ascii="Times New Roman" w:hAnsi="Times New Roman" w:cs="Times New Roman"/>
          <w:sz w:val="24"/>
          <w:szCs w:val="24"/>
        </w:rPr>
        <w:t xml:space="preserve">tugevdada ja arendada kõiki Euroopa ühise varjupaigasüsteemi aspekte, sealhulgas selle välismõõdet“. </w:t>
      </w:r>
    </w:p>
    <w:p w14:paraId="18BB0B3A" w14:textId="77777777" w:rsidR="00345E08" w:rsidRPr="006C1E43" w:rsidRDefault="00345E08" w:rsidP="00345E08">
      <w:pPr>
        <w:pStyle w:val="ListParagraph"/>
        <w:keepNext/>
        <w:spacing w:after="0" w:line="240" w:lineRule="auto"/>
        <w:ind w:left="567"/>
        <w:jc w:val="both"/>
        <w:outlineLvl w:val="1"/>
        <w:rPr>
          <w:rFonts w:ascii="Times New Roman" w:eastAsia="Times New Roman" w:hAnsi="Times New Roman" w:cs="Times New Roman"/>
          <w:b/>
          <w:bCs/>
          <w:color w:val="000000" w:themeColor="text1"/>
          <w:sz w:val="24"/>
          <w:szCs w:val="24"/>
          <w:lang w:eastAsia="et-EE"/>
        </w:rPr>
      </w:pPr>
    </w:p>
    <w:p w14:paraId="5AAA70CF" w14:textId="77777777" w:rsidR="00345E08" w:rsidRPr="006C1E43" w:rsidRDefault="00345E08" w:rsidP="00345E08">
      <w:pPr>
        <w:pStyle w:val="ListParagraph"/>
        <w:keepNext/>
        <w:numPr>
          <w:ilvl w:val="2"/>
          <w:numId w:val="2"/>
        </w:numPr>
        <w:kinsoku w:val="0"/>
        <w:overflowPunct w:val="0"/>
        <w:spacing w:after="0" w:line="240" w:lineRule="auto"/>
        <w:ind w:left="567" w:hanging="567"/>
        <w:jc w:val="both"/>
        <w:textAlignment w:val="baseline"/>
        <w:outlineLvl w:val="1"/>
        <w:rPr>
          <w:rFonts w:ascii="Times New Roman" w:hAnsi="Times New Roman" w:cs="Times New Roman"/>
          <w:sz w:val="24"/>
          <w:szCs w:val="24"/>
        </w:rPr>
      </w:pPr>
      <w:r w:rsidRPr="006C1E43">
        <w:rPr>
          <w:rFonts w:ascii="Times New Roman" w:hAnsi="Times New Roman" w:cs="Times New Roman"/>
          <w:sz w:val="24"/>
          <w:szCs w:val="24"/>
        </w:rPr>
        <w:t>Eesti riigi pikaajalise arengustrateegia „Eesti 2035“ eesmärk on kasvatada ja toetada meie inimeste heaolu nii, et Eesti oleks ka kahekümne aasta pärast parim paik elamiseks ja töötamiseks. Strateegia üheks sihiks on seatud kõigi inimeste vajadustega arvestav, turvaline ning kvaliteetne elukeskkond. TAT tegevused on seotud strateegia „Eesti 2035“ julgeoleku ja turvalisuse arenguvajadusega. Tegevused on seotud Eesti pikaajalise strateegia „Eesti 2035“ sihiga (Riigivalitsemise siht D) „Parandame riigi rahvusvahelist positsiooni ja tagame julgeoleku ning turvalisuse rahvusvahelise kaitse saajate vastuvõtusüsteemi arendamise ning tõhusa migratsioonijärelevalve ja põhiõigusi järgiva tagasisaatmispoliitika elluviimisega“. TATis plaanitavad tegevused aitavad otseselt kaasa Eesti julgeoleku ja turvalisuse tagamisele ning rahvusvahelise kaitse saajate vastuvõtusüsteemi jätkusuutlikkuse tagamisele ja arendamisele. Rahvusvahelise  kaitse menetluse õiguspärasuse ja efektiivsuse tõusu aitavad saavutada päritoluriigi teabe analüüsi tegevused, tõlkevõimekuse täiendamine, juriidilise toe tegevused, täiendavate ametikohtade loomine, nõustamisteenuse ja infosüsteemide ülalpidamise ja arendamise tegevused ning reservametnike süsteemi täiustamine ja rakendamine massilise sisserände olukorraga paremaks toimetulekuks. Kui rahvusvahelise kaitse menetlus on õiguspärane, sh välismaalaste eripärasid ja erivajadusi arvestav ja tõhus, siis vähendatakse koormust vastuvõtu- ja kohtusüsteemile. Kui kõik rahvusvahelise kaitse taotlejad on neile arusaadavalt oma õigustest ja kohustustest teavitatud ja toetatud kogu menetluse vältel, siis seda suurem on välismaalaste teadlikkus ning kaasa aitamine menetlusele. Seeläbi väheneb menetluslike ning vastuvõtu alaste õiguste kuritarvitamiste võimalus. Kinni peetud rahvusvahelise kaitse taotlejate täiendavad tugiteenused võimaldavad parimal viisil, sh võrdselt tagada kinni peetud rahvusvahelise kaitse taotlejate õigusi. TATi tegevused panustavad „Eesti 2035“ näitajatesse: Eestit turvaliseks riigiks pidavate elanike osakaal, usaldus riigi institutsioonide vastu,</w:t>
      </w:r>
      <w:r w:rsidRPr="006C1E43">
        <w:rPr>
          <w:rFonts w:ascii="Times New Roman" w:hAnsi="Times New Roman" w:cs="Times New Roman"/>
          <w:b/>
          <w:bCs/>
          <w:sz w:val="24"/>
          <w:szCs w:val="24"/>
        </w:rPr>
        <w:t xml:space="preserve"> </w:t>
      </w:r>
      <w:r w:rsidRPr="006C1E43">
        <w:rPr>
          <w:rFonts w:ascii="Times New Roman" w:hAnsi="Times New Roman" w:cs="Times New Roman"/>
          <w:sz w:val="24"/>
          <w:szCs w:val="24"/>
        </w:rPr>
        <w:t>hoolivuse ja koostöömeelsuse mõõdik, soolise võrdõiguslikkuse indeks  ja ligipääsetavuse näitaja. Projektide elluviija vastutab, et projektide tegevused aitavad lahendada „Eesti 2035“ toodud arenguvajadusi.</w:t>
      </w:r>
    </w:p>
    <w:p w14:paraId="57B68CA4" w14:textId="77777777" w:rsidR="00345E08" w:rsidRPr="006C1E43" w:rsidRDefault="00345E08" w:rsidP="00345E08">
      <w:pPr>
        <w:pStyle w:val="ListParagraph"/>
        <w:keepNext/>
        <w:kinsoku w:val="0"/>
        <w:overflowPunct w:val="0"/>
        <w:spacing w:after="0" w:line="240" w:lineRule="auto"/>
        <w:ind w:left="567"/>
        <w:jc w:val="both"/>
        <w:textAlignment w:val="baseline"/>
        <w:outlineLvl w:val="1"/>
        <w:rPr>
          <w:rFonts w:ascii="Arial" w:hAnsi="Arial" w:cs="Arial"/>
          <w:shd w:val="clear" w:color="auto" w:fill="FFFFFF"/>
        </w:rPr>
      </w:pPr>
    </w:p>
    <w:p w14:paraId="113E4872" w14:textId="19EBA958" w:rsidR="00345E08" w:rsidRPr="006C1E43" w:rsidRDefault="00345E08" w:rsidP="00345E08">
      <w:pPr>
        <w:pStyle w:val="ListParagraph"/>
        <w:keepNext/>
        <w:numPr>
          <w:ilvl w:val="2"/>
          <w:numId w:val="2"/>
        </w:numPr>
        <w:spacing w:after="0" w:line="240" w:lineRule="auto"/>
        <w:ind w:left="567" w:hanging="567"/>
        <w:jc w:val="both"/>
        <w:outlineLvl w:val="1"/>
        <w:rPr>
          <w:rFonts w:ascii="Times New Roman" w:hAnsi="Times New Roman" w:cs="Times New Roman"/>
          <w:sz w:val="24"/>
          <w:szCs w:val="24"/>
        </w:rPr>
      </w:pPr>
      <w:r w:rsidRPr="006C1E43">
        <w:rPr>
          <w:rFonts w:ascii="Times New Roman" w:hAnsi="Times New Roman" w:cs="Times New Roman"/>
          <w:sz w:val="24"/>
          <w:szCs w:val="24"/>
        </w:rPr>
        <w:t xml:space="preserve">TATi tegevused aitavad kaasa </w:t>
      </w:r>
      <w:hyperlink r:id="rId9" w:history="1">
        <w:r w:rsidRPr="006C1E43">
          <w:rPr>
            <w:rStyle w:val="Hyperlink"/>
            <w:rFonts w:ascii="Times New Roman" w:hAnsi="Times New Roman"/>
            <w:color w:val="auto"/>
            <w:sz w:val="24"/>
            <w:szCs w:val="24"/>
          </w:rPr>
          <w:t>Siseturvalise arengukava 2020-2030</w:t>
        </w:r>
      </w:hyperlink>
      <w:r w:rsidRPr="006C1E43">
        <w:rPr>
          <w:rFonts w:ascii="Times New Roman" w:hAnsi="Times New Roman" w:cs="Times New Roman"/>
          <w:sz w:val="24"/>
          <w:szCs w:val="24"/>
        </w:rPr>
        <w:t xml:space="preserve"> (edaspidi </w:t>
      </w:r>
      <w:r w:rsidRPr="006C1E43">
        <w:rPr>
          <w:rFonts w:ascii="Times New Roman" w:hAnsi="Times New Roman" w:cs="Times New Roman"/>
          <w:i/>
          <w:iCs/>
          <w:sz w:val="24"/>
          <w:szCs w:val="24"/>
        </w:rPr>
        <w:t>STAK</w:t>
      </w:r>
      <w:r w:rsidRPr="006C1E43">
        <w:rPr>
          <w:rFonts w:ascii="Times New Roman" w:hAnsi="Times New Roman" w:cs="Times New Roman"/>
          <w:sz w:val="24"/>
          <w:szCs w:val="24"/>
        </w:rPr>
        <w:t>) alaeesmärgi 4.4 „Eesti arengut toetav kodakondsus-, rände- ja identiteedihalduspoliitika“ saavutamisele, mis seisneb rände- ja kodakondsuspoliitika kujundamises ning elluviimises, põhiõigusi toetavas rahvusvahelise kaitse  ja kinnipidamispoliitikas. Lisaks kujundatakse S</w:t>
      </w:r>
      <w:r w:rsidRPr="006C1E43">
        <w:rPr>
          <w:rFonts w:ascii="Times New Roman" w:eastAsiaTheme="minorEastAsia" w:hAnsi="Times New Roman" w:cs="Times New Roman"/>
          <w:color w:val="000000" w:themeColor="text1"/>
          <w:kern w:val="24"/>
          <w:sz w:val="24"/>
          <w:szCs w:val="24"/>
        </w:rPr>
        <w:t xml:space="preserve">TAK </w:t>
      </w:r>
      <w:r w:rsidRPr="006C1E43">
        <w:rPr>
          <w:rFonts w:ascii="Times New Roman" w:hAnsi="Times New Roman" w:cs="Times New Roman"/>
          <w:sz w:val="24"/>
          <w:szCs w:val="24"/>
        </w:rPr>
        <w:t xml:space="preserve">võimekuse „Tasakaalustatud rändepoliitika“ </w:t>
      </w:r>
      <w:r w:rsidRPr="006C1E43">
        <w:rPr>
          <w:rFonts w:ascii="Times New Roman" w:eastAsiaTheme="minorEastAsia" w:hAnsi="Times New Roman" w:cs="Times New Roman"/>
          <w:color w:val="000000" w:themeColor="text1"/>
          <w:kern w:val="24"/>
          <w:sz w:val="24"/>
          <w:szCs w:val="24"/>
        </w:rPr>
        <w:t xml:space="preserve">kohaselt </w:t>
      </w:r>
      <w:r w:rsidRPr="006C1E43">
        <w:rPr>
          <w:rFonts w:ascii="Times New Roman" w:hAnsi="Times New Roman" w:cs="Times New Roman"/>
          <w:sz w:val="24"/>
          <w:szCs w:val="24"/>
        </w:rPr>
        <w:t xml:space="preserve">Eesti </w:t>
      </w:r>
      <w:r w:rsidRPr="006C1E43">
        <w:rPr>
          <w:rFonts w:ascii="Times New Roman" w:hAnsi="Times New Roman" w:cs="Times New Roman"/>
          <w:sz w:val="24"/>
          <w:szCs w:val="24"/>
        </w:rPr>
        <w:lastRenderedPageBreak/>
        <w:t xml:space="preserve">sisserändepoliitikat teadmiste põhiselt, tõhusalt ja paindlikult. Eesti sisserändepoliitika aitab kaasa julgeoleku tagamisele. Tegevustega tagatakse, et rahvusvahelise kaitse menetlused on läbi viidud ajaliselt tõhusalt ja õiguslikult kvaliteetselt. Rahvusvahelise kaitse taotlejatele ja saajatele on tagatud tõlketeenus varjupaigamenetluse raames, sh tugiteenuste, nt üldarstiabi või psühholoogilise nõustamise juures, et parandada võimekust probleemi arstile selgitamisel ning arstil õige diagnoosi ja ravi arusaadavaks tegemisel. Kaasaegsed infosüsteemid tagavad kõrge kvaliteediga, ajakohase ja andmetega ühilduva rahvusvahelise kaitse menetluste tõhusa läbiviimise. Tugiteenuste pakkumine rahvusvahelise kaitse taotlejatele kinnipidamiskeskuses tuleneb põhiõigusi toetava keskkonna loomise eesmärgist kinnipidamispoliitikas, maksimaalselt turvalise julgeoleku ja distsipliini tagamiseks, mille oluliseks meetmeks on huvitegevustega kaetud mitmekesine ajakasutamine ning tervisekontroll. </w:t>
      </w:r>
    </w:p>
    <w:p w14:paraId="1D6E013A" w14:textId="77777777" w:rsidR="00345E08" w:rsidRPr="006C1E43" w:rsidRDefault="00345E08" w:rsidP="00345E08">
      <w:pPr>
        <w:pStyle w:val="ListParagraph"/>
        <w:rPr>
          <w:rFonts w:ascii="Times New Roman" w:hAnsi="Times New Roman" w:cs="Times New Roman"/>
          <w:sz w:val="24"/>
          <w:szCs w:val="24"/>
        </w:rPr>
      </w:pPr>
    </w:p>
    <w:p w14:paraId="2031D04F" w14:textId="77777777" w:rsidR="00345E08" w:rsidRPr="006C1E43" w:rsidRDefault="00345E08" w:rsidP="00345E08">
      <w:pPr>
        <w:pStyle w:val="ListParagraph"/>
        <w:keepNext/>
        <w:numPr>
          <w:ilvl w:val="2"/>
          <w:numId w:val="2"/>
        </w:numPr>
        <w:spacing w:after="0" w:line="240" w:lineRule="auto"/>
        <w:ind w:left="567" w:hanging="567"/>
        <w:jc w:val="both"/>
        <w:outlineLvl w:val="1"/>
        <w:rPr>
          <w:rFonts w:ascii="Times New Roman" w:eastAsia="Times New Roman" w:hAnsi="Times New Roman" w:cs="Times New Roman"/>
          <w:b/>
          <w:bCs/>
          <w:color w:val="000000" w:themeColor="text1"/>
          <w:sz w:val="24"/>
          <w:szCs w:val="24"/>
          <w:lang w:eastAsia="et-EE"/>
        </w:rPr>
      </w:pPr>
      <w:r w:rsidRPr="006C1E43">
        <w:rPr>
          <w:rFonts w:ascii="Times New Roman" w:hAnsi="Times New Roman" w:cs="Times New Roman"/>
          <w:sz w:val="24"/>
          <w:szCs w:val="24"/>
        </w:rPr>
        <w:t>TATi ettevalmistamisel on arvesse võetud Euroopa Komisjoni soovitusi AMIFi vahendite kasutamiseks.</w:t>
      </w:r>
    </w:p>
    <w:p w14:paraId="3211300E" w14:textId="77777777" w:rsidR="00345E08" w:rsidRPr="006C1E43" w:rsidRDefault="00345E08" w:rsidP="00345E08">
      <w:pPr>
        <w:keepNext/>
        <w:spacing w:after="0" w:line="240" w:lineRule="auto"/>
        <w:jc w:val="both"/>
        <w:outlineLvl w:val="1"/>
        <w:rPr>
          <w:rFonts w:ascii="Times New Roman" w:hAnsi="Times New Roman" w:cs="Times New Roman"/>
          <w:sz w:val="24"/>
          <w:szCs w:val="24"/>
        </w:rPr>
      </w:pPr>
    </w:p>
    <w:p w14:paraId="586D5C41" w14:textId="77777777" w:rsidR="00345E08" w:rsidRPr="006C1E43" w:rsidRDefault="00345E08" w:rsidP="00345E08">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jc w:val="both"/>
        <w:rPr>
          <w:rFonts w:ascii="Times New Roman" w:hAnsi="Times New Roman" w:cs="Times New Roman"/>
          <w:b/>
          <w:bCs/>
          <w:sz w:val="24"/>
          <w:szCs w:val="24"/>
        </w:rPr>
      </w:pPr>
      <w:r w:rsidRPr="006C1E43">
        <w:rPr>
          <w:rFonts w:ascii="Times New Roman" w:hAnsi="Times New Roman" w:cs="Times New Roman"/>
          <w:b/>
          <w:bCs/>
          <w:sz w:val="24"/>
          <w:szCs w:val="24"/>
        </w:rPr>
        <w:t>Toetatavad projektid ja eesmärgid</w:t>
      </w:r>
    </w:p>
    <w:p w14:paraId="76791B47" w14:textId="77777777" w:rsidR="00345E08" w:rsidRPr="006C1E43" w:rsidRDefault="00345E08" w:rsidP="00345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jc w:val="both"/>
        <w:rPr>
          <w:rFonts w:ascii="Times New Roman" w:hAnsi="Times New Roman" w:cs="Times New Roman"/>
          <w:sz w:val="24"/>
          <w:szCs w:val="24"/>
        </w:rPr>
      </w:pPr>
      <w:r w:rsidRPr="006C1E43">
        <w:rPr>
          <w:rFonts w:ascii="Times New Roman" w:hAnsi="Times New Roman" w:cs="Times New Roman"/>
          <w:sz w:val="24"/>
          <w:szCs w:val="24"/>
        </w:rPr>
        <w:t xml:space="preserve">TAT eesmärgid saavutatakse alljärgnevate toetatavate tegevuste elluviimise tulemusel, mille mõju ja ulatus on üleriigiline. Meetmest toetatakse projekte, mis: </w:t>
      </w:r>
    </w:p>
    <w:p w14:paraId="1F1861B0" w14:textId="77777777" w:rsidR="00345E08" w:rsidRPr="006C1E43" w:rsidRDefault="00345E08" w:rsidP="00345E08">
      <w:pPr>
        <w:pStyle w:val="ListParagraph"/>
        <w:numPr>
          <w:ilvl w:val="0"/>
          <w:numId w:val="38"/>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hanging="501"/>
        <w:jc w:val="both"/>
        <w:rPr>
          <w:rFonts w:ascii="Times New Roman" w:hAnsi="Times New Roman" w:cs="Times New Roman"/>
          <w:sz w:val="24"/>
          <w:szCs w:val="24"/>
        </w:rPr>
      </w:pPr>
      <w:r w:rsidRPr="006C1E43">
        <w:rPr>
          <w:rFonts w:ascii="Times New Roman" w:hAnsi="Times New Roman" w:cs="Times New Roman"/>
          <w:sz w:val="24"/>
          <w:szCs w:val="24"/>
        </w:rPr>
        <w:t>aitavad kaasa AMIFi poliitikaeesmärgi ning erieesmärgi nr 1 täitmisele;</w:t>
      </w:r>
    </w:p>
    <w:p w14:paraId="05687030" w14:textId="77777777" w:rsidR="00345E08" w:rsidRPr="006C1E43" w:rsidRDefault="00345E08" w:rsidP="00345E08">
      <w:pPr>
        <w:pStyle w:val="ListParagraph"/>
        <w:numPr>
          <w:ilvl w:val="0"/>
          <w:numId w:val="38"/>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359"/>
        <w:jc w:val="both"/>
        <w:rPr>
          <w:rFonts w:ascii="Times New Roman" w:hAnsi="Times New Roman" w:cs="Times New Roman"/>
          <w:sz w:val="24"/>
          <w:szCs w:val="24"/>
        </w:rPr>
      </w:pPr>
      <w:r w:rsidRPr="006C1E43">
        <w:rPr>
          <w:rFonts w:ascii="Times New Roman" w:hAnsi="Times New Roman" w:cs="Times New Roman"/>
          <w:sz w:val="24"/>
          <w:szCs w:val="24"/>
        </w:rPr>
        <w:t>on kooskõlas siseturvalisuspoliitika fondide seirekomitee kinnitatud üldiste valikukriteeriumidega, sh ei kahjusta oluliselt keskkonnaeesmärke</w:t>
      </w:r>
      <w:r w:rsidRPr="006C1E43">
        <w:rPr>
          <w:rStyle w:val="FootnoteReference"/>
          <w:rFonts w:ascii="Times New Roman" w:hAnsi="Times New Roman" w:cs="Times New Roman"/>
          <w:sz w:val="24"/>
          <w:szCs w:val="24"/>
        </w:rPr>
        <w:footnoteReference w:id="1"/>
      </w:r>
      <w:r w:rsidRPr="006C1E43">
        <w:rPr>
          <w:rFonts w:ascii="Times New Roman" w:hAnsi="Times New Roman" w:cs="Times New Roman"/>
          <w:sz w:val="24"/>
          <w:szCs w:val="24"/>
        </w:rPr>
        <w:t>, on mittediskrimineerivad ja läbipaistvad, arvestades Euroopa Parlamendi ja nõukogu määruse (EL) 2021/1060</w:t>
      </w:r>
      <w:r w:rsidRPr="006C1E43">
        <w:rPr>
          <w:rStyle w:val="FootnoteReference"/>
          <w:rFonts w:ascii="Times New Roman" w:hAnsi="Times New Roman" w:cs="Times New Roman"/>
          <w:sz w:val="24"/>
          <w:szCs w:val="24"/>
        </w:rPr>
        <w:footnoteReference w:id="2"/>
      </w:r>
      <w:r w:rsidRPr="006C1E43">
        <w:rPr>
          <w:rFonts w:ascii="Times New Roman" w:hAnsi="Times New Roman" w:cs="Times New Roman"/>
          <w:sz w:val="24"/>
          <w:szCs w:val="24"/>
        </w:rPr>
        <w:t xml:space="preserve"> artiklis 9 sätestatud horisontaalseid põhimõtteid ning lähtuvad põhiõiguste hartast ja arvestavad võrdsete võimaluste põhimõttega, sh välditakse diskrimineerimine ja tagatakse ligipääsetavus. Nimetatud põhimõtete hoidmist ja strateegia „Eesti 2035“ (edaspidi </w:t>
      </w:r>
      <w:r w:rsidRPr="006C1E43">
        <w:rPr>
          <w:rFonts w:ascii="Times New Roman" w:hAnsi="Times New Roman" w:cs="Times New Roman"/>
          <w:i/>
          <w:iCs/>
          <w:sz w:val="24"/>
          <w:szCs w:val="24"/>
        </w:rPr>
        <w:t>EE 2035</w:t>
      </w:r>
      <w:r w:rsidRPr="006C1E43">
        <w:rPr>
          <w:rFonts w:ascii="Times New Roman" w:hAnsi="Times New Roman" w:cs="Times New Roman"/>
          <w:sz w:val="24"/>
          <w:szCs w:val="24"/>
        </w:rPr>
        <w:t>) sihtide saavutamist soolist võrdõiguslikkust,  võrdseid   võimalusi ja  ligipääsetavust toetaval moel mõõdetakse järgmiste EE 2035 näitajatega: "Soolise võrdõiguslikkuse indeks", millesse panustatakse soolise võrdõiguslikkuse alase teadlikkuse tõstmise tegevustega; „Hoolivuse ja koostöömeelsuse mõõdik“, millesse panustatakse võrdse kohtlemise alase teadlikkuse tõstmisega ja „Ligipääsetavuse näitaja“, millesse panustatakse erivajadusega inimestele ligipääsetavuse tagamisega infole ja kommunikatsioonile;</w:t>
      </w:r>
    </w:p>
    <w:p w14:paraId="12A48D59" w14:textId="77777777" w:rsidR="00345E08" w:rsidRPr="006C1E43" w:rsidRDefault="00345E08" w:rsidP="00345E08">
      <w:pPr>
        <w:pStyle w:val="ListParagraph"/>
        <w:numPr>
          <w:ilvl w:val="0"/>
          <w:numId w:val="38"/>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359"/>
        <w:jc w:val="both"/>
        <w:rPr>
          <w:rFonts w:ascii="Times New Roman" w:hAnsi="Times New Roman" w:cs="Times New Roman"/>
          <w:sz w:val="24"/>
          <w:szCs w:val="24"/>
        </w:rPr>
      </w:pPr>
      <w:r w:rsidRPr="006C1E43">
        <w:rPr>
          <w:rFonts w:ascii="Times New Roman" w:hAnsi="Times New Roman" w:cs="Times New Roman"/>
          <w:sz w:val="24"/>
          <w:szCs w:val="24"/>
        </w:rPr>
        <w:t>on kooskõlas „ei kahjusta oluliselt“ põhimõttega, millega ei tekitata määruse nr 2020/852</w:t>
      </w:r>
      <w:r w:rsidRPr="006C1E43">
        <w:rPr>
          <w:rStyle w:val="FootnoteReference"/>
          <w:rFonts w:ascii="Times New Roman" w:hAnsi="Times New Roman" w:cs="Times New Roman"/>
          <w:sz w:val="24"/>
          <w:szCs w:val="24"/>
        </w:rPr>
        <w:footnoteReference w:id="3"/>
      </w:r>
      <w:r w:rsidRPr="006C1E43">
        <w:rPr>
          <w:rFonts w:ascii="Times New Roman" w:hAnsi="Times New Roman" w:cs="Times New Roman"/>
          <w:sz w:val="24"/>
          <w:szCs w:val="24"/>
        </w:rPr>
        <w:t xml:space="preserve"> artiklis 17 nimetatud olulist kahju ühelegi artiklis 9 nimetatud keskkonnaeesmärgile;</w:t>
      </w:r>
    </w:p>
    <w:p w14:paraId="4DCF53BE" w14:textId="77777777" w:rsidR="00345E08" w:rsidRPr="006C1E43" w:rsidRDefault="00345E08" w:rsidP="00345E08">
      <w:pPr>
        <w:pStyle w:val="ListParagraph"/>
        <w:numPr>
          <w:ilvl w:val="0"/>
          <w:numId w:val="38"/>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hanging="501"/>
        <w:jc w:val="both"/>
        <w:rPr>
          <w:rFonts w:ascii="Times New Roman" w:hAnsi="Times New Roman" w:cs="Times New Roman"/>
          <w:sz w:val="24"/>
          <w:szCs w:val="24"/>
        </w:rPr>
      </w:pPr>
      <w:r w:rsidRPr="006C1E43">
        <w:rPr>
          <w:rFonts w:ascii="Times New Roman" w:hAnsi="Times New Roman" w:cs="Times New Roman"/>
          <w:sz w:val="24"/>
          <w:szCs w:val="24"/>
        </w:rPr>
        <w:t xml:space="preserve">on vastavuses AMIFi rakenduskava horisontaalsete tingimustega. </w:t>
      </w:r>
    </w:p>
    <w:p w14:paraId="25CC73A5" w14:textId="49C4B4ED" w:rsidR="00345E08" w:rsidRPr="006C1E43" w:rsidRDefault="00345E08" w:rsidP="00345E0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rPr>
      </w:pPr>
    </w:p>
    <w:p w14:paraId="1A5DC53C" w14:textId="1A64602C" w:rsidR="00537D8F" w:rsidRPr="006C1E43" w:rsidRDefault="00537D8F" w:rsidP="00345E0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rPr>
      </w:pPr>
    </w:p>
    <w:p w14:paraId="17CA3581" w14:textId="77777777" w:rsidR="00537D8F" w:rsidRPr="006C1E43" w:rsidRDefault="00537D8F" w:rsidP="00345E0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sz w:val="24"/>
          <w:szCs w:val="24"/>
        </w:rPr>
      </w:pPr>
    </w:p>
    <w:p w14:paraId="2F7D4FB1" w14:textId="77777777" w:rsidR="00345E08" w:rsidRPr="003416B0" w:rsidRDefault="00345E08" w:rsidP="00345E08">
      <w:pPr>
        <w:pStyle w:val="ListParagraph"/>
        <w:numPr>
          <w:ilvl w:val="1"/>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500"/>
        <w:jc w:val="both"/>
        <w:rPr>
          <w:rFonts w:ascii="Times New Roman" w:hAnsi="Times New Roman" w:cs="Times New Roman"/>
          <w:sz w:val="24"/>
          <w:szCs w:val="24"/>
        </w:rPr>
      </w:pPr>
      <w:bookmarkStart w:id="62" w:name="_Hlk214873355"/>
      <w:r w:rsidRPr="003416B0">
        <w:rPr>
          <w:rFonts w:ascii="Times New Roman" w:hAnsi="Times New Roman" w:cs="Times New Roman"/>
          <w:b/>
          <w:bCs/>
          <w:sz w:val="24"/>
          <w:szCs w:val="24"/>
        </w:rPr>
        <w:t>Rahvusvahelise kaitse menetlusvõimekuse tagamine</w:t>
      </w:r>
      <w:r w:rsidRPr="003416B0">
        <w:rPr>
          <w:rFonts w:ascii="Times New Roman" w:hAnsi="Times New Roman" w:cs="Times New Roman"/>
          <w:sz w:val="24"/>
          <w:szCs w:val="24"/>
        </w:rPr>
        <w:t xml:space="preserve"> </w:t>
      </w:r>
    </w:p>
    <w:p w14:paraId="75670F77" w14:textId="77777777" w:rsidR="00345E08" w:rsidRPr="006C1E43" w:rsidRDefault="00345E08" w:rsidP="00345E0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sz w:val="24"/>
          <w:szCs w:val="24"/>
        </w:rPr>
      </w:pPr>
    </w:p>
    <w:p w14:paraId="0DC94417" w14:textId="77777777" w:rsidR="00345E08" w:rsidRPr="006C1E43" w:rsidRDefault="00345E08" w:rsidP="00345E08">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932"/>
        <w:jc w:val="both"/>
        <w:rPr>
          <w:rFonts w:ascii="Times New Roman" w:hAnsi="Times New Roman" w:cs="Times New Roman"/>
          <w:sz w:val="24"/>
          <w:szCs w:val="24"/>
        </w:rPr>
      </w:pPr>
      <w:r w:rsidRPr="006C1E43">
        <w:rPr>
          <w:rFonts w:ascii="Times New Roman" w:hAnsi="Times New Roman" w:cs="Times New Roman"/>
          <w:sz w:val="24"/>
          <w:szCs w:val="24"/>
        </w:rPr>
        <w:t>Projekti eesmärk ja sisu</w:t>
      </w:r>
    </w:p>
    <w:p w14:paraId="7D45E392" w14:textId="77777777" w:rsidR="00345E08" w:rsidRPr="006C1E43" w:rsidRDefault="00345E08" w:rsidP="00345E08">
      <w:pPr>
        <w:spacing w:line="240" w:lineRule="auto"/>
        <w:ind w:left="709"/>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 xml:space="preserve">Projekti eesmärk on tagada järjepidev õiguspärase, kvaliteetse ja tõhusa rahvusvahelise kaitse menetluse võimekus. </w:t>
      </w:r>
    </w:p>
    <w:p w14:paraId="7D38413C" w14:textId="77777777" w:rsidR="00345E08" w:rsidRPr="006C1E43" w:rsidRDefault="00345E08" w:rsidP="00345E08">
      <w:pPr>
        <w:spacing w:after="0" w:line="240" w:lineRule="auto"/>
        <w:ind w:firstLine="709"/>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Projektil on järgmised alategevused:</w:t>
      </w:r>
    </w:p>
    <w:p w14:paraId="722B9BE5" w14:textId="77777777" w:rsidR="00345E08" w:rsidRPr="006C1E43" w:rsidRDefault="00345E08" w:rsidP="00345E08">
      <w:pPr>
        <w:spacing w:after="0" w:line="240" w:lineRule="auto"/>
        <w:ind w:firstLine="709"/>
        <w:jc w:val="both"/>
        <w:rPr>
          <w:rFonts w:ascii="Times New Roman" w:hAnsi="Times New Roman" w:cs="Times New Roman"/>
          <w:sz w:val="24"/>
          <w:szCs w:val="24"/>
          <w:lang w:eastAsia="et-EE"/>
        </w:rPr>
      </w:pPr>
    </w:p>
    <w:p w14:paraId="0E089F33" w14:textId="2AA26105" w:rsidR="00345E08" w:rsidRPr="006C1E43" w:rsidRDefault="004E6A68" w:rsidP="004E6A68">
      <w:pPr>
        <w:pStyle w:val="ListParagraph"/>
        <w:tabs>
          <w:tab w:val="left" w:pos="284"/>
        </w:tabs>
        <w:spacing w:after="0" w:line="240" w:lineRule="auto"/>
        <w:ind w:left="284"/>
        <w:jc w:val="both"/>
        <w:rPr>
          <w:rFonts w:ascii="Times New Roman" w:hAnsi="Times New Roman" w:cs="Times New Roman"/>
          <w:sz w:val="24"/>
          <w:szCs w:val="24"/>
          <w:lang w:eastAsia="et-EE"/>
        </w:rPr>
      </w:pPr>
      <w:ins w:id="63" w:author="Ave Osman" w:date="2025-11-24T01:20:00Z">
        <w:r>
          <w:rPr>
            <w:rFonts w:ascii="Times New Roman" w:hAnsi="Times New Roman" w:cs="Times New Roman"/>
            <w:sz w:val="24"/>
            <w:szCs w:val="24"/>
            <w:lang w:eastAsia="et-EE"/>
          </w:rPr>
          <w:t xml:space="preserve">2.1.1.1. </w:t>
        </w:r>
      </w:ins>
      <w:r w:rsidR="00345E08" w:rsidRPr="006C1E43">
        <w:rPr>
          <w:rFonts w:ascii="Times New Roman" w:hAnsi="Times New Roman" w:cs="Times New Roman"/>
          <w:sz w:val="24"/>
          <w:szCs w:val="24"/>
          <w:lang w:eastAsia="et-EE"/>
        </w:rPr>
        <w:t>Nõustamisteenus</w:t>
      </w:r>
    </w:p>
    <w:p w14:paraId="7BD01681" w14:textId="77777777" w:rsidR="00345E08" w:rsidRPr="006C1E43" w:rsidRDefault="00345E08" w:rsidP="00345E08">
      <w:pPr>
        <w:pStyle w:val="ListParagraph"/>
        <w:tabs>
          <w:tab w:val="left" w:pos="993"/>
        </w:tabs>
        <w:spacing w:after="0" w:line="240" w:lineRule="auto"/>
        <w:jc w:val="both"/>
        <w:rPr>
          <w:rFonts w:ascii="Times New Roman" w:hAnsi="Times New Roman" w:cs="Times New Roman"/>
          <w:sz w:val="24"/>
          <w:szCs w:val="24"/>
          <w:lang w:eastAsia="et-EE"/>
        </w:rPr>
      </w:pPr>
    </w:p>
    <w:p w14:paraId="78FC4ECB" w14:textId="77777777" w:rsidR="00345E08" w:rsidRPr="006C1E43" w:rsidRDefault="00345E08" w:rsidP="00345E08">
      <w:pPr>
        <w:spacing w:after="0" w:line="240" w:lineRule="auto"/>
        <w:ind w:left="709"/>
        <w:jc w:val="both"/>
        <w:rPr>
          <w:rFonts w:ascii="Times New Roman" w:hAnsi="Times New Roman" w:cs="Times New Roman"/>
          <w:sz w:val="24"/>
          <w:szCs w:val="24"/>
        </w:rPr>
      </w:pPr>
      <w:r w:rsidRPr="006C1E43">
        <w:rPr>
          <w:rFonts w:ascii="Times New Roman" w:hAnsi="Times New Roman" w:cs="Times New Roman"/>
          <w:sz w:val="24"/>
          <w:szCs w:val="24"/>
        </w:rPr>
        <w:t xml:space="preserve">Projekti tegevuse alameesmärgiks on tagada rahvusvahelise kaitse taotlejate proaktiivne, individuaalne, objektiivne, neutraalne ja viibimiskohast sõltumatu lihtsasti kättesaadav ajakohane nõustamine kogu PPA menetlusprotsessi perioodil. </w:t>
      </w:r>
    </w:p>
    <w:p w14:paraId="0267AC60" w14:textId="77777777" w:rsidR="00345E08" w:rsidRPr="006C1E43" w:rsidRDefault="00345E08" w:rsidP="00345E08">
      <w:pPr>
        <w:spacing w:after="0" w:line="240" w:lineRule="auto"/>
        <w:ind w:left="709"/>
        <w:jc w:val="both"/>
        <w:rPr>
          <w:rFonts w:ascii="Times New Roman" w:hAnsi="Times New Roman" w:cs="Times New Roman"/>
          <w:sz w:val="24"/>
          <w:szCs w:val="24"/>
        </w:rPr>
      </w:pPr>
    </w:p>
    <w:p w14:paraId="5E4C7E45" w14:textId="55FF0AA4" w:rsidR="00345E08" w:rsidRPr="006C1E43" w:rsidRDefault="00345E08" w:rsidP="00345E08">
      <w:pPr>
        <w:spacing w:after="0" w:line="240" w:lineRule="auto"/>
        <w:ind w:left="709"/>
        <w:jc w:val="both"/>
        <w:rPr>
          <w:rFonts w:ascii="Times New Roman" w:hAnsi="Times New Roman" w:cs="Times New Roman"/>
          <w:sz w:val="24"/>
          <w:szCs w:val="24"/>
        </w:rPr>
      </w:pPr>
      <w:r w:rsidRPr="006C1E43">
        <w:rPr>
          <w:rFonts w:ascii="Times New Roman" w:hAnsi="Times New Roman" w:cs="Times New Roman"/>
          <w:sz w:val="24"/>
          <w:szCs w:val="24"/>
        </w:rPr>
        <w:t>Nõustamise eesmärk on rahvusvahelise kaitse taotleja ja saaja abistamine ja toetamne. Nõustaja ei osale rahvusvahelise kaitse menetluses, sh ei vahenda menetlusdokumente. Nõustamise raames tutvustatakse igale rahvusvahelise kaitse taotlejale talle arusaadaval viisil, sh talle arusaadavas keeles ning arvestades taotleja individuaalseid usulisi, kultuurilisi, soolisi, vanuselisi jt eripärasid ning erivajadusi, tema õigusi ja kohustusi ning Eesti Vabariiki saabumise, viibimise, elamise ja lahkumisega  seotud võimalusi, lähtudes kehtivast Euroopa Liidu</w:t>
      </w:r>
      <w:ins w:id="64" w:author="Ave Osman" w:date="2025-11-24T10:39:00Z">
        <w:r w:rsidR="001E5256">
          <w:rPr>
            <w:rFonts w:ascii="Times New Roman" w:hAnsi="Times New Roman" w:cs="Times New Roman"/>
            <w:sz w:val="24"/>
            <w:szCs w:val="24"/>
          </w:rPr>
          <w:t xml:space="preserve"> (edaspidi ka </w:t>
        </w:r>
        <w:r w:rsidR="001E5256" w:rsidRPr="001E5256">
          <w:rPr>
            <w:rFonts w:ascii="Times New Roman" w:hAnsi="Times New Roman" w:cs="Times New Roman"/>
            <w:i/>
            <w:iCs/>
            <w:sz w:val="24"/>
            <w:szCs w:val="24"/>
          </w:rPr>
          <w:t>EL</w:t>
        </w:r>
        <w:r w:rsidR="001E5256">
          <w:rPr>
            <w:rFonts w:ascii="Times New Roman" w:hAnsi="Times New Roman" w:cs="Times New Roman"/>
            <w:sz w:val="24"/>
            <w:szCs w:val="24"/>
          </w:rPr>
          <w:t>)</w:t>
        </w:r>
      </w:ins>
      <w:r w:rsidRPr="006C1E43">
        <w:rPr>
          <w:rFonts w:ascii="Times New Roman" w:hAnsi="Times New Roman" w:cs="Times New Roman"/>
          <w:sz w:val="24"/>
          <w:szCs w:val="24"/>
        </w:rPr>
        <w:t xml:space="preserve">, rahvusvahelisest ja riigisisesest  õigusraamistikust. </w:t>
      </w:r>
    </w:p>
    <w:p w14:paraId="3794FB08" w14:textId="77777777" w:rsidR="00345E08" w:rsidRPr="006C1E43" w:rsidRDefault="00345E08" w:rsidP="00345E08">
      <w:pPr>
        <w:spacing w:after="0" w:line="240" w:lineRule="auto"/>
        <w:ind w:left="709"/>
        <w:jc w:val="both"/>
        <w:rPr>
          <w:rFonts w:ascii="Times New Roman" w:hAnsi="Times New Roman" w:cs="Times New Roman"/>
          <w:sz w:val="24"/>
          <w:szCs w:val="24"/>
        </w:rPr>
      </w:pPr>
    </w:p>
    <w:p w14:paraId="696F23D7" w14:textId="77777777" w:rsidR="00345E08" w:rsidRPr="006C1E43" w:rsidRDefault="00345E08" w:rsidP="00345E08">
      <w:pPr>
        <w:spacing w:after="0" w:line="240" w:lineRule="auto"/>
        <w:ind w:left="709"/>
        <w:jc w:val="both"/>
        <w:rPr>
          <w:rFonts w:ascii="Times New Roman" w:hAnsi="Times New Roman" w:cs="Times New Roman"/>
          <w:sz w:val="24"/>
          <w:szCs w:val="24"/>
        </w:rPr>
      </w:pPr>
      <w:r w:rsidRPr="006C1E43">
        <w:rPr>
          <w:rFonts w:ascii="Times New Roman" w:hAnsi="Times New Roman" w:cs="Times New Roman"/>
          <w:sz w:val="24"/>
          <w:szCs w:val="24"/>
        </w:rPr>
        <w:t xml:space="preserve">Nõustamisel antakse erapooletult teavet ning toetatakse rahvusvahelise kaitse taotleja osalemist menetluses. Selleks selgitatakse muuhulgas menetlustoimingute vajadust ja korraldust ning abistatakse taotlejat nendeks valmistumisel. Muuhulgas ei kallutata taotleja otsuseid vaid selgitatakse toetavalt erinevate otsuste õiguslikke tagajärgi. </w:t>
      </w:r>
    </w:p>
    <w:p w14:paraId="67BEE950" w14:textId="77777777" w:rsidR="00345E08" w:rsidRPr="006C1E43" w:rsidRDefault="00345E08" w:rsidP="00345E08">
      <w:pPr>
        <w:spacing w:after="0" w:line="240" w:lineRule="auto"/>
        <w:ind w:left="709"/>
        <w:jc w:val="both"/>
        <w:rPr>
          <w:rFonts w:ascii="Times New Roman" w:hAnsi="Times New Roman" w:cs="Times New Roman"/>
          <w:sz w:val="24"/>
          <w:szCs w:val="24"/>
        </w:rPr>
      </w:pPr>
    </w:p>
    <w:p w14:paraId="220985B8" w14:textId="77777777" w:rsidR="00345E08" w:rsidRPr="006C1E43" w:rsidRDefault="00345E08" w:rsidP="00345E08">
      <w:pPr>
        <w:spacing w:after="0" w:line="240" w:lineRule="auto"/>
        <w:ind w:left="709"/>
        <w:jc w:val="both"/>
        <w:rPr>
          <w:rFonts w:ascii="Times New Roman" w:hAnsi="Times New Roman" w:cs="Times New Roman"/>
          <w:sz w:val="24"/>
          <w:szCs w:val="24"/>
        </w:rPr>
      </w:pPr>
      <w:r w:rsidRPr="006C1E43">
        <w:rPr>
          <w:rFonts w:ascii="Times New Roman" w:hAnsi="Times New Roman" w:cs="Times New Roman"/>
          <w:sz w:val="24"/>
          <w:szCs w:val="24"/>
        </w:rPr>
        <w:t>Nõustamisteenuse oluliseks osaks on ajakohased lihtsalt arusaadavad, sh audiovisuaalsed teabematerjalid täiskasvanutele ja lastele.</w:t>
      </w:r>
    </w:p>
    <w:p w14:paraId="625BADA5" w14:textId="77777777" w:rsidR="00345E08" w:rsidRPr="006C1E43" w:rsidRDefault="00345E08" w:rsidP="00345E08">
      <w:pPr>
        <w:spacing w:after="0" w:line="240" w:lineRule="auto"/>
        <w:ind w:left="709"/>
        <w:jc w:val="both"/>
        <w:rPr>
          <w:rFonts w:ascii="Times New Roman" w:hAnsi="Times New Roman" w:cs="Times New Roman"/>
          <w:sz w:val="24"/>
          <w:szCs w:val="24"/>
        </w:rPr>
      </w:pPr>
    </w:p>
    <w:p w14:paraId="72218FEB" w14:textId="77777777" w:rsidR="00345E08" w:rsidRPr="006C1E43" w:rsidRDefault="00345E08" w:rsidP="00345E08">
      <w:pPr>
        <w:spacing w:after="0" w:line="240" w:lineRule="auto"/>
        <w:ind w:left="709"/>
        <w:jc w:val="both"/>
        <w:rPr>
          <w:rFonts w:ascii="Times New Roman" w:hAnsi="Times New Roman" w:cs="Times New Roman"/>
          <w:sz w:val="24"/>
          <w:szCs w:val="24"/>
        </w:rPr>
      </w:pPr>
      <w:r w:rsidRPr="006C1E43">
        <w:rPr>
          <w:rFonts w:ascii="Times New Roman" w:hAnsi="Times New Roman" w:cs="Times New Roman"/>
          <w:sz w:val="24"/>
          <w:szCs w:val="24"/>
        </w:rPr>
        <w:t>Vajadusel toetatakse rahvusvahelise kaitse taotlejat teiste ametiasutuste ja rahvusvaheliste organisatsioonidega kontakti saamiseel ja vajadusel riigi õigusabi saamisel. Inimesekeskne ja professionaalne nõustamine eeldab muuhulgas vajaduspõhiselt inimese mitmekordset teavitamist, juhendamist ja nõustamist, vastavalt rahvusvahelise kaitse menetluse liigile või etapile ning välismaalase täpsustavatele jätkuküsimustele vastamist.</w:t>
      </w:r>
    </w:p>
    <w:p w14:paraId="0C9B29AD" w14:textId="77777777" w:rsidR="00345E08" w:rsidRPr="006C1E43" w:rsidRDefault="00345E08" w:rsidP="00345E08">
      <w:pPr>
        <w:spacing w:after="0" w:line="240" w:lineRule="auto"/>
        <w:ind w:left="709"/>
        <w:jc w:val="both"/>
        <w:rPr>
          <w:rFonts w:ascii="Times New Roman" w:hAnsi="Times New Roman" w:cs="Times New Roman"/>
          <w:sz w:val="24"/>
          <w:szCs w:val="24"/>
        </w:rPr>
      </w:pPr>
    </w:p>
    <w:p w14:paraId="379A9CB4" w14:textId="77777777" w:rsidR="00345E08" w:rsidRPr="006C1E43" w:rsidRDefault="00345E08" w:rsidP="00345E08">
      <w:pPr>
        <w:spacing w:after="0" w:line="240" w:lineRule="auto"/>
        <w:ind w:left="709"/>
        <w:jc w:val="both"/>
        <w:rPr>
          <w:rFonts w:ascii="Times New Roman" w:hAnsi="Times New Roman" w:cs="Times New Roman"/>
          <w:sz w:val="24"/>
          <w:szCs w:val="24"/>
        </w:rPr>
      </w:pPr>
      <w:r w:rsidRPr="006C1E43">
        <w:rPr>
          <w:rFonts w:ascii="Times New Roman" w:hAnsi="Times New Roman" w:cs="Times New Roman"/>
          <w:sz w:val="24"/>
          <w:szCs w:val="24"/>
        </w:rPr>
        <w:t>Nõustamisteenuse alategevusteks on:</w:t>
      </w:r>
    </w:p>
    <w:p w14:paraId="417A6A7A" w14:textId="77777777" w:rsidR="00345E08" w:rsidRPr="006C1E43" w:rsidRDefault="00345E08" w:rsidP="00345E08">
      <w:pPr>
        <w:numPr>
          <w:ilvl w:val="0"/>
          <w:numId w:val="38"/>
        </w:numPr>
        <w:spacing w:after="0" w:line="240" w:lineRule="auto"/>
        <w:jc w:val="both"/>
        <w:rPr>
          <w:rFonts w:ascii="Times New Roman" w:hAnsi="Times New Roman" w:cs="Times New Roman"/>
          <w:i/>
          <w:iCs/>
          <w:sz w:val="24"/>
          <w:szCs w:val="24"/>
        </w:rPr>
      </w:pPr>
      <w:r w:rsidRPr="006C1E43">
        <w:rPr>
          <w:rFonts w:ascii="Times New Roman" w:hAnsi="Times New Roman" w:cs="Times New Roman"/>
          <w:sz w:val="24"/>
          <w:szCs w:val="24"/>
        </w:rPr>
        <w:t xml:space="preserve">vähemalt kolme kvalifitseeritud nõustaja ametikoha täitmine;  </w:t>
      </w:r>
    </w:p>
    <w:p w14:paraId="10538FEF" w14:textId="77777777" w:rsidR="00345E08" w:rsidRPr="006C1E43" w:rsidRDefault="00345E08" w:rsidP="00345E08">
      <w:pPr>
        <w:numPr>
          <w:ilvl w:val="0"/>
          <w:numId w:val="38"/>
        </w:numPr>
        <w:spacing w:after="0" w:line="240" w:lineRule="auto"/>
        <w:jc w:val="both"/>
        <w:rPr>
          <w:rFonts w:ascii="Times New Roman" w:hAnsi="Times New Roman" w:cs="Times New Roman"/>
          <w:i/>
          <w:iCs/>
          <w:sz w:val="24"/>
          <w:szCs w:val="24"/>
        </w:rPr>
      </w:pPr>
      <w:r w:rsidRPr="006C1E43">
        <w:rPr>
          <w:rFonts w:ascii="Times New Roman" w:hAnsi="Times New Roman" w:cs="Times New Roman"/>
          <w:sz w:val="24"/>
          <w:szCs w:val="24"/>
        </w:rPr>
        <w:t>personaalne, sh eripärasid ja erivajadusi arvestav objektiivne ja usaldusväärne nõustamine vahetu kohtumise, e-posti või videokohtumiste teel, mille käigus leitakse inimesele kõige sobivamad rahvusvahelist kaitset ja rännet puudutavad lahendused ning aidatakse ennetada võimalikke  rikkumisi;</w:t>
      </w:r>
    </w:p>
    <w:p w14:paraId="70C56D7B" w14:textId="77777777" w:rsidR="00345E08" w:rsidRPr="006C1E43" w:rsidRDefault="00345E08" w:rsidP="00345E08">
      <w:pPr>
        <w:numPr>
          <w:ilvl w:val="0"/>
          <w:numId w:val="38"/>
        </w:numPr>
        <w:spacing w:after="0" w:line="240" w:lineRule="auto"/>
        <w:jc w:val="both"/>
        <w:rPr>
          <w:rFonts w:ascii="Times New Roman" w:hAnsi="Times New Roman" w:cs="Times New Roman"/>
          <w:i/>
          <w:iCs/>
          <w:sz w:val="24"/>
          <w:szCs w:val="24"/>
        </w:rPr>
      </w:pPr>
      <w:r w:rsidRPr="006C1E43">
        <w:rPr>
          <w:rFonts w:ascii="Times New Roman" w:hAnsi="Times New Roman" w:cs="Times New Roman"/>
          <w:sz w:val="24"/>
          <w:szCs w:val="24"/>
        </w:rPr>
        <w:t>regulaarne koostöö PPA ja seotud asutuste nõustajatega ning vajadusel infotundide korraldamine ja nendel osalemine;</w:t>
      </w:r>
    </w:p>
    <w:p w14:paraId="61060796" w14:textId="77777777" w:rsidR="00345E08" w:rsidRPr="006C1E43" w:rsidRDefault="00345E08" w:rsidP="00345E08">
      <w:pPr>
        <w:numPr>
          <w:ilvl w:val="0"/>
          <w:numId w:val="38"/>
        </w:numPr>
        <w:spacing w:after="0" w:line="240" w:lineRule="auto"/>
        <w:jc w:val="both"/>
        <w:rPr>
          <w:rFonts w:ascii="Times New Roman" w:hAnsi="Times New Roman" w:cs="Times New Roman"/>
          <w:i/>
          <w:iCs/>
          <w:sz w:val="24"/>
          <w:szCs w:val="24"/>
        </w:rPr>
      </w:pPr>
      <w:r w:rsidRPr="006C1E43">
        <w:rPr>
          <w:rFonts w:ascii="Times New Roman" w:hAnsi="Times New Roman" w:cs="Times New Roman"/>
          <w:sz w:val="24"/>
          <w:szCs w:val="24"/>
        </w:rPr>
        <w:t>vajadusel infomaterjalide koostamine ja ajakohastamine;</w:t>
      </w:r>
    </w:p>
    <w:p w14:paraId="3F5DE1BB" w14:textId="77777777" w:rsidR="00345E08" w:rsidRPr="006C1E43" w:rsidRDefault="00345E08" w:rsidP="00345E08">
      <w:pPr>
        <w:numPr>
          <w:ilvl w:val="0"/>
          <w:numId w:val="38"/>
        </w:numPr>
        <w:spacing w:after="0" w:line="240" w:lineRule="auto"/>
        <w:jc w:val="both"/>
        <w:rPr>
          <w:rFonts w:ascii="Times New Roman" w:hAnsi="Times New Roman" w:cs="Times New Roman"/>
          <w:i/>
          <w:iCs/>
          <w:sz w:val="24"/>
          <w:szCs w:val="24"/>
        </w:rPr>
      </w:pPr>
      <w:r w:rsidRPr="006C1E43">
        <w:rPr>
          <w:rFonts w:ascii="Times New Roman" w:hAnsi="Times New Roman" w:cs="Times New Roman"/>
          <w:sz w:val="24"/>
          <w:szCs w:val="24"/>
        </w:rPr>
        <w:t>nõustajate pidev koolitamine ja tugi, nt supervisioon, vajadusel koolitus- ja abimaterjalide koostamine ning kaasajastamine;</w:t>
      </w:r>
    </w:p>
    <w:p w14:paraId="0FA98D6A" w14:textId="77777777" w:rsidR="00345E08" w:rsidRPr="006C1E43" w:rsidRDefault="00345E08" w:rsidP="00345E08">
      <w:pPr>
        <w:numPr>
          <w:ilvl w:val="0"/>
          <w:numId w:val="38"/>
        </w:numPr>
        <w:spacing w:after="0" w:line="240" w:lineRule="auto"/>
        <w:jc w:val="both"/>
        <w:rPr>
          <w:rFonts w:ascii="Times New Roman" w:hAnsi="Times New Roman" w:cs="Times New Roman"/>
          <w:i/>
          <w:iCs/>
          <w:sz w:val="24"/>
          <w:szCs w:val="24"/>
        </w:rPr>
      </w:pPr>
      <w:r w:rsidRPr="006C1E43">
        <w:rPr>
          <w:rFonts w:ascii="Times New Roman" w:hAnsi="Times New Roman" w:cs="Times New Roman"/>
          <w:sz w:val="24"/>
          <w:szCs w:val="24"/>
        </w:rPr>
        <w:t xml:space="preserve">nõustamisteenuse pidev analüüs, sh kliendirahulolu seire ja arendamine. </w:t>
      </w:r>
    </w:p>
    <w:p w14:paraId="76A2E41C" w14:textId="43734E36" w:rsidR="00345E08" w:rsidRPr="006C1E43" w:rsidRDefault="00345E08" w:rsidP="00345E08">
      <w:pPr>
        <w:tabs>
          <w:tab w:val="left" w:pos="993"/>
        </w:tabs>
        <w:spacing w:after="0" w:line="240" w:lineRule="auto"/>
        <w:jc w:val="both"/>
        <w:rPr>
          <w:rFonts w:ascii="Times New Roman" w:hAnsi="Times New Roman" w:cs="Times New Roman"/>
          <w:sz w:val="24"/>
          <w:szCs w:val="24"/>
          <w:lang w:eastAsia="et-EE"/>
        </w:rPr>
      </w:pPr>
    </w:p>
    <w:p w14:paraId="398C37DF" w14:textId="53484013" w:rsidR="00537D8F" w:rsidRPr="006C1E43" w:rsidRDefault="00537D8F" w:rsidP="00345E08">
      <w:pPr>
        <w:tabs>
          <w:tab w:val="left" w:pos="993"/>
        </w:tabs>
        <w:spacing w:after="0" w:line="240" w:lineRule="auto"/>
        <w:jc w:val="both"/>
        <w:rPr>
          <w:rFonts w:ascii="Times New Roman" w:hAnsi="Times New Roman" w:cs="Times New Roman"/>
          <w:sz w:val="24"/>
          <w:szCs w:val="24"/>
          <w:lang w:eastAsia="et-EE"/>
        </w:rPr>
      </w:pPr>
    </w:p>
    <w:p w14:paraId="15CEFF7B" w14:textId="77777777" w:rsidR="00537D8F" w:rsidRPr="006C1E43" w:rsidRDefault="00537D8F" w:rsidP="00345E08">
      <w:pPr>
        <w:tabs>
          <w:tab w:val="left" w:pos="993"/>
        </w:tabs>
        <w:spacing w:after="0" w:line="240" w:lineRule="auto"/>
        <w:jc w:val="both"/>
        <w:rPr>
          <w:rFonts w:ascii="Times New Roman" w:hAnsi="Times New Roman" w:cs="Times New Roman"/>
          <w:sz w:val="24"/>
          <w:szCs w:val="24"/>
          <w:lang w:eastAsia="et-EE"/>
        </w:rPr>
      </w:pPr>
    </w:p>
    <w:p w14:paraId="621606BF" w14:textId="553291E7" w:rsidR="00345E08" w:rsidRPr="004E6A68" w:rsidRDefault="004E6A68" w:rsidP="004E6A68">
      <w:pPr>
        <w:tabs>
          <w:tab w:val="left" w:pos="284"/>
        </w:tabs>
        <w:spacing w:after="0" w:line="240" w:lineRule="auto"/>
        <w:ind w:left="360"/>
        <w:jc w:val="both"/>
        <w:rPr>
          <w:rFonts w:ascii="Times New Roman" w:hAnsi="Times New Roman" w:cs="Times New Roman"/>
          <w:sz w:val="24"/>
          <w:szCs w:val="24"/>
          <w:lang w:eastAsia="et-EE"/>
        </w:rPr>
      </w:pPr>
      <w:ins w:id="65" w:author="Ave Osman" w:date="2025-11-24T01:20:00Z">
        <w:r w:rsidRPr="004E6A68">
          <w:rPr>
            <w:rFonts w:ascii="Times New Roman" w:hAnsi="Times New Roman" w:cs="Times New Roman"/>
            <w:sz w:val="24"/>
            <w:szCs w:val="24"/>
            <w:lang w:eastAsia="et-EE"/>
          </w:rPr>
          <w:t xml:space="preserve">2.1.1.2. </w:t>
        </w:r>
      </w:ins>
      <w:r w:rsidR="00345E08" w:rsidRPr="004E6A68">
        <w:rPr>
          <w:rFonts w:ascii="Times New Roman" w:hAnsi="Times New Roman" w:cs="Times New Roman"/>
          <w:sz w:val="24"/>
          <w:szCs w:val="24"/>
          <w:lang w:eastAsia="et-EE"/>
        </w:rPr>
        <w:t xml:space="preserve">Päritoluriigi teabe analüüsi teenus </w:t>
      </w:r>
    </w:p>
    <w:p w14:paraId="020DC1E8" w14:textId="77777777" w:rsidR="00345E08" w:rsidRPr="006C1E43" w:rsidRDefault="00345E08" w:rsidP="00345E08">
      <w:pPr>
        <w:tabs>
          <w:tab w:val="left" w:pos="993"/>
        </w:tabs>
        <w:spacing w:after="0" w:line="240" w:lineRule="auto"/>
        <w:ind w:left="709"/>
        <w:jc w:val="both"/>
        <w:rPr>
          <w:rFonts w:ascii="Times New Roman" w:hAnsi="Times New Roman" w:cs="Times New Roman"/>
          <w:sz w:val="24"/>
          <w:szCs w:val="24"/>
          <w:lang w:eastAsia="et-EE"/>
        </w:rPr>
      </w:pPr>
    </w:p>
    <w:p w14:paraId="64D47FB3" w14:textId="77777777" w:rsidR="00345E08" w:rsidRPr="006C1E43" w:rsidRDefault="00345E08" w:rsidP="00345E08">
      <w:pPr>
        <w:pStyle w:val="ListParagraph"/>
        <w:tabs>
          <w:tab w:val="left" w:pos="709"/>
          <w:tab w:val="left" w:pos="5446"/>
        </w:tabs>
        <w:autoSpaceDE w:val="0"/>
        <w:autoSpaceDN w:val="0"/>
        <w:adjustRightInd w:val="0"/>
        <w:spacing w:after="0" w:line="240" w:lineRule="auto"/>
        <w:ind w:left="709"/>
        <w:jc w:val="both"/>
        <w:rPr>
          <w:rFonts w:ascii="Times New Roman" w:hAnsi="Times New Roman" w:cs="Times New Roman"/>
          <w:sz w:val="24"/>
          <w:szCs w:val="24"/>
          <w:lang w:eastAsia="et-EE"/>
        </w:rPr>
      </w:pPr>
      <w:r w:rsidRPr="006C1E43">
        <w:rPr>
          <w:rFonts w:ascii="Times New Roman" w:hAnsi="Times New Roman" w:cs="Times New Roman"/>
          <w:sz w:val="24"/>
          <w:szCs w:val="24"/>
        </w:rPr>
        <w:t xml:space="preserve">Projekti tegevuse alaeesmärk on tagada kvaliteetne päritoluriigi teabe kogumine ja analüüs rahvusvahelise kaitse ja ajutise kaitse menetluste tarbeks. </w:t>
      </w:r>
      <w:r w:rsidRPr="006C1E43">
        <w:rPr>
          <w:rFonts w:ascii="Times New Roman" w:hAnsi="Times New Roman" w:cs="Times New Roman"/>
          <w:sz w:val="24"/>
          <w:szCs w:val="24"/>
          <w:lang w:eastAsia="et-EE"/>
        </w:rPr>
        <w:t>Päritoluriigi teave  on rahvusvahelise kaitse taotluse osas koostatava otsuse üheks peamiseks tõendiks. Päritoluriigi teave aitab rahvusvahelise kaitse taotluse menetlejal valmistada ette taotlejaga läbiviidavat isiklikku vestlust ja  hinnata taotleja väidete usaldusväärsust, taotleja subjektiivse tagakiusukartuse objektiivset põhjendatust ning  päritoluriiki tagasipöördumise võimalikkust.</w:t>
      </w:r>
    </w:p>
    <w:p w14:paraId="4733EC7E" w14:textId="77777777" w:rsidR="00345E08" w:rsidRPr="006C1E43" w:rsidRDefault="00345E08" w:rsidP="00345E08">
      <w:pPr>
        <w:tabs>
          <w:tab w:val="left" w:pos="993"/>
        </w:tabs>
        <w:spacing w:after="0" w:line="240" w:lineRule="auto"/>
        <w:ind w:left="709"/>
        <w:jc w:val="both"/>
        <w:rPr>
          <w:rFonts w:ascii="Times New Roman" w:hAnsi="Times New Roman" w:cs="Times New Roman"/>
          <w:sz w:val="24"/>
          <w:szCs w:val="24"/>
          <w:lang w:eastAsia="et-EE"/>
        </w:rPr>
      </w:pPr>
    </w:p>
    <w:p w14:paraId="2E046EEC" w14:textId="77777777" w:rsidR="00345E08" w:rsidRPr="006C1E43" w:rsidRDefault="00345E08" w:rsidP="00345E08">
      <w:pPr>
        <w:pStyle w:val="ListParagraph"/>
        <w:tabs>
          <w:tab w:val="left" w:pos="0"/>
          <w:tab w:val="left" w:pos="5446"/>
        </w:tabs>
        <w:autoSpaceDE w:val="0"/>
        <w:autoSpaceDN w:val="0"/>
        <w:adjustRightInd w:val="0"/>
        <w:spacing w:after="0" w:line="240" w:lineRule="auto"/>
        <w:ind w:left="0" w:firstLine="709"/>
        <w:jc w:val="both"/>
        <w:rPr>
          <w:rFonts w:ascii="Times New Roman" w:hAnsi="Times New Roman" w:cs="Times New Roman"/>
          <w:sz w:val="24"/>
          <w:szCs w:val="24"/>
        </w:rPr>
      </w:pPr>
      <w:r w:rsidRPr="006C1E43">
        <w:rPr>
          <w:rFonts w:ascii="Times New Roman" w:hAnsi="Times New Roman" w:cs="Times New Roman"/>
          <w:sz w:val="24"/>
          <w:szCs w:val="24"/>
        </w:rPr>
        <w:t>Päritoluriigi teabe analüüsi alategevusteks on:</w:t>
      </w:r>
    </w:p>
    <w:p w14:paraId="7B2022B5" w14:textId="77777777" w:rsidR="00345E08" w:rsidRPr="006C1E43" w:rsidRDefault="00345E08" w:rsidP="00345E08">
      <w:pPr>
        <w:pStyle w:val="ListParagraph"/>
        <w:numPr>
          <w:ilvl w:val="0"/>
          <w:numId w:val="38"/>
        </w:numPr>
        <w:tabs>
          <w:tab w:val="left" w:pos="0"/>
          <w:tab w:val="left" w:pos="5446"/>
        </w:tabs>
        <w:autoSpaceDE w:val="0"/>
        <w:autoSpaceDN w:val="0"/>
        <w:adjustRightInd w:val="0"/>
        <w:spacing w:after="0" w:line="240" w:lineRule="auto"/>
        <w:jc w:val="both"/>
        <w:rPr>
          <w:rFonts w:ascii="Times New Roman" w:hAnsi="Times New Roman" w:cs="Times New Roman"/>
          <w:sz w:val="24"/>
          <w:szCs w:val="24"/>
          <w:lang w:eastAsia="et-EE"/>
        </w:rPr>
      </w:pPr>
      <w:r w:rsidRPr="006C1E43">
        <w:rPr>
          <w:rFonts w:ascii="Times New Roman" w:hAnsi="Times New Roman" w:cs="Times New Roman"/>
          <w:sz w:val="24"/>
          <w:szCs w:val="24"/>
        </w:rPr>
        <w:t xml:space="preserve">vähemalt kahe päritoluriigi teabe eksperdi ametikoha täitmine; </w:t>
      </w:r>
    </w:p>
    <w:p w14:paraId="1AE064D4" w14:textId="77777777" w:rsidR="00345E08" w:rsidRPr="006C1E43" w:rsidRDefault="00345E08" w:rsidP="00345E08">
      <w:pPr>
        <w:pStyle w:val="ListParagraph"/>
        <w:numPr>
          <w:ilvl w:val="0"/>
          <w:numId w:val="38"/>
        </w:numPr>
        <w:tabs>
          <w:tab w:val="left" w:pos="0"/>
          <w:tab w:val="left" w:pos="5446"/>
        </w:tabs>
        <w:autoSpaceDE w:val="0"/>
        <w:autoSpaceDN w:val="0"/>
        <w:adjustRightInd w:val="0"/>
        <w:spacing w:after="0" w:line="240" w:lineRule="auto"/>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päritoluriigi teabe analüüside koostamine;</w:t>
      </w:r>
    </w:p>
    <w:p w14:paraId="2D88E239" w14:textId="77777777" w:rsidR="00345E08" w:rsidRPr="006C1E43" w:rsidRDefault="00345E08" w:rsidP="00345E08">
      <w:pPr>
        <w:pStyle w:val="ListParagraph"/>
        <w:numPr>
          <w:ilvl w:val="0"/>
          <w:numId w:val="38"/>
        </w:numPr>
        <w:tabs>
          <w:tab w:val="left" w:pos="0"/>
          <w:tab w:val="left" w:pos="5446"/>
        </w:tabs>
        <w:autoSpaceDE w:val="0"/>
        <w:autoSpaceDN w:val="0"/>
        <w:adjustRightInd w:val="0"/>
        <w:spacing w:after="0" w:line="240" w:lineRule="auto"/>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turvaliste riikide nimekirja koostamine ning kaasajastamine;</w:t>
      </w:r>
    </w:p>
    <w:p w14:paraId="775B69F0" w14:textId="77777777" w:rsidR="00345E08" w:rsidRPr="006C1E43" w:rsidRDefault="00345E08" w:rsidP="00345E08">
      <w:pPr>
        <w:pStyle w:val="ListParagraph"/>
        <w:numPr>
          <w:ilvl w:val="0"/>
          <w:numId w:val="38"/>
        </w:numPr>
        <w:tabs>
          <w:tab w:val="left" w:pos="0"/>
          <w:tab w:val="left" w:pos="5446"/>
        </w:tabs>
        <w:autoSpaceDE w:val="0"/>
        <w:autoSpaceDN w:val="0"/>
        <w:adjustRightInd w:val="0"/>
        <w:spacing w:after="0" w:line="240" w:lineRule="auto"/>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Euroopa Varjupaiga Tugiameti päritoluriigi teabe võrgustike töös osalemine;</w:t>
      </w:r>
    </w:p>
    <w:p w14:paraId="08FC1619" w14:textId="77777777" w:rsidR="00345E08" w:rsidRPr="006C1E43" w:rsidRDefault="00345E08" w:rsidP="00345E08">
      <w:pPr>
        <w:pStyle w:val="ListParagraph"/>
        <w:numPr>
          <w:ilvl w:val="0"/>
          <w:numId w:val="38"/>
        </w:numPr>
        <w:tabs>
          <w:tab w:val="left" w:pos="0"/>
          <w:tab w:val="left" w:pos="5446"/>
        </w:tabs>
        <w:autoSpaceDE w:val="0"/>
        <w:autoSpaceDN w:val="0"/>
        <w:adjustRightInd w:val="0"/>
        <w:spacing w:after="0" w:line="240" w:lineRule="auto"/>
        <w:jc w:val="both"/>
        <w:rPr>
          <w:rFonts w:ascii="Times New Roman" w:hAnsi="Times New Roman" w:cs="Times New Roman"/>
          <w:sz w:val="24"/>
          <w:szCs w:val="24"/>
          <w:lang w:eastAsia="et-EE"/>
        </w:rPr>
      </w:pPr>
      <w:r w:rsidRPr="006C1E43">
        <w:rPr>
          <w:rFonts w:ascii="Times New Roman" w:hAnsi="Times New Roman" w:cs="Times New Roman"/>
          <w:sz w:val="24"/>
          <w:szCs w:val="24"/>
        </w:rPr>
        <w:t>päritoluriigi teabe ekspertide koolitamine, sh eelkõige rahvusvahelistel koolitustel osalemine</w:t>
      </w:r>
      <w:r w:rsidRPr="006C1E43">
        <w:rPr>
          <w:rFonts w:ascii="Times New Roman" w:hAnsi="Times New Roman" w:cs="Times New Roman"/>
          <w:sz w:val="24"/>
          <w:szCs w:val="24"/>
          <w:lang w:eastAsia="et-EE"/>
        </w:rPr>
        <w:t>.</w:t>
      </w:r>
    </w:p>
    <w:p w14:paraId="49E884F0" w14:textId="77777777" w:rsidR="00345E08" w:rsidRPr="006C1E43" w:rsidRDefault="00345E08" w:rsidP="00345E08">
      <w:pPr>
        <w:tabs>
          <w:tab w:val="left" w:pos="993"/>
        </w:tabs>
        <w:spacing w:after="0" w:line="240" w:lineRule="auto"/>
        <w:jc w:val="both"/>
        <w:rPr>
          <w:rFonts w:ascii="Times New Roman" w:hAnsi="Times New Roman" w:cs="Times New Roman"/>
          <w:sz w:val="24"/>
          <w:szCs w:val="24"/>
          <w:lang w:eastAsia="et-EE"/>
        </w:rPr>
      </w:pPr>
    </w:p>
    <w:p w14:paraId="7840CC71" w14:textId="3032EA24" w:rsidR="00345E08" w:rsidRPr="006C1E43" w:rsidRDefault="004E6A68" w:rsidP="00481600">
      <w:pPr>
        <w:spacing w:after="0" w:line="240" w:lineRule="auto"/>
        <w:ind w:left="360"/>
        <w:jc w:val="both"/>
        <w:rPr>
          <w:rFonts w:ascii="Times New Roman" w:hAnsi="Times New Roman" w:cs="Times New Roman"/>
          <w:sz w:val="24"/>
          <w:szCs w:val="24"/>
          <w:lang w:eastAsia="et-EE"/>
        </w:rPr>
      </w:pPr>
      <w:ins w:id="66" w:author="Ave Osman" w:date="2025-11-24T01:21:00Z">
        <w:r w:rsidRPr="001E5256">
          <w:rPr>
            <w:rFonts w:ascii="Times New Roman" w:hAnsi="Times New Roman" w:cs="Times New Roman"/>
            <w:sz w:val="24"/>
            <w:szCs w:val="24"/>
            <w:lang w:eastAsia="et-EE"/>
          </w:rPr>
          <w:t xml:space="preserve">2.1.1.3. </w:t>
        </w:r>
      </w:ins>
      <w:r w:rsidR="00345E08" w:rsidRPr="001E5256">
        <w:rPr>
          <w:rFonts w:ascii="Times New Roman" w:hAnsi="Times New Roman" w:cs="Times New Roman"/>
          <w:sz w:val="24"/>
          <w:szCs w:val="24"/>
          <w:lang w:eastAsia="et-EE"/>
        </w:rPr>
        <w:t>Juriidiline tugi</w:t>
      </w:r>
    </w:p>
    <w:p w14:paraId="68F00269" w14:textId="77777777" w:rsidR="00345E08" w:rsidRPr="006C1E43" w:rsidRDefault="00345E08" w:rsidP="00345E08">
      <w:pPr>
        <w:tabs>
          <w:tab w:val="left" w:pos="993"/>
        </w:tabs>
        <w:spacing w:after="0" w:line="240" w:lineRule="auto"/>
        <w:ind w:left="720"/>
        <w:jc w:val="both"/>
        <w:rPr>
          <w:rFonts w:ascii="Times New Roman" w:hAnsi="Times New Roman" w:cs="Times New Roman"/>
          <w:sz w:val="24"/>
          <w:szCs w:val="24"/>
          <w:lang w:eastAsia="et-EE"/>
        </w:rPr>
      </w:pPr>
    </w:p>
    <w:p w14:paraId="5A995D9F" w14:textId="77777777" w:rsidR="00345E08" w:rsidRPr="006C1E43" w:rsidRDefault="00345E08" w:rsidP="00345E08">
      <w:pPr>
        <w:spacing w:after="0" w:line="240" w:lineRule="auto"/>
        <w:ind w:left="709"/>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 xml:space="preserve">Projekti tegevuse alaeesmärk on tagada PPA rahvusvahelise kaitse taotluste menetlejatele kvaliteetne juriidiline tugi kogu menetlusprotsessi vältel ning esindada PPA-d kohtuvaidlustes. </w:t>
      </w:r>
    </w:p>
    <w:p w14:paraId="48A970AE" w14:textId="77777777" w:rsidR="00345E08" w:rsidRPr="006C1E43" w:rsidRDefault="00345E08" w:rsidP="00345E08">
      <w:pPr>
        <w:spacing w:after="0" w:line="240" w:lineRule="auto"/>
        <w:ind w:left="709"/>
        <w:jc w:val="both"/>
        <w:rPr>
          <w:rFonts w:ascii="Times New Roman" w:hAnsi="Times New Roman" w:cs="Times New Roman"/>
          <w:sz w:val="24"/>
          <w:szCs w:val="24"/>
          <w:lang w:eastAsia="et-EE"/>
        </w:rPr>
      </w:pPr>
    </w:p>
    <w:p w14:paraId="2754ADD6" w14:textId="77777777" w:rsidR="00345E08" w:rsidRPr="006C1E43" w:rsidRDefault="00345E08" w:rsidP="00345E08">
      <w:pPr>
        <w:spacing w:after="0" w:line="240" w:lineRule="auto"/>
        <w:ind w:left="709"/>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Juriidilise toe alategevusteks on:</w:t>
      </w:r>
    </w:p>
    <w:p w14:paraId="769DB06C" w14:textId="77777777" w:rsidR="00345E08" w:rsidRDefault="00345E08" w:rsidP="00345E08">
      <w:pPr>
        <w:pStyle w:val="ListParagraph"/>
        <w:numPr>
          <w:ilvl w:val="0"/>
          <w:numId w:val="38"/>
        </w:numPr>
        <w:spacing w:after="0" w:line="240" w:lineRule="auto"/>
        <w:jc w:val="both"/>
        <w:rPr>
          <w:ins w:id="67" w:author="Ave Osman" w:date="2025-11-24T01:22:00Z"/>
          <w:rFonts w:ascii="Times New Roman" w:hAnsi="Times New Roman" w:cs="Times New Roman"/>
          <w:sz w:val="24"/>
          <w:szCs w:val="24"/>
          <w:lang w:eastAsia="et-EE"/>
        </w:rPr>
      </w:pPr>
      <w:r w:rsidRPr="006C1E43">
        <w:rPr>
          <w:rFonts w:ascii="Times New Roman" w:hAnsi="Times New Roman" w:cs="Times New Roman"/>
          <w:sz w:val="24"/>
          <w:szCs w:val="24"/>
          <w:lang w:eastAsia="et-EE"/>
        </w:rPr>
        <w:t xml:space="preserve">vähemalt kahe rahvusvahelise kaitse valdkonna juristi ametikoha täitmine; </w:t>
      </w:r>
    </w:p>
    <w:p w14:paraId="5CB9298A" w14:textId="5124E1EA" w:rsidR="00481600" w:rsidRPr="001E5256" w:rsidRDefault="00481600" w:rsidP="00345E08">
      <w:pPr>
        <w:pStyle w:val="ListParagraph"/>
        <w:numPr>
          <w:ilvl w:val="0"/>
          <w:numId w:val="38"/>
        </w:numPr>
        <w:spacing w:after="0" w:line="240" w:lineRule="auto"/>
        <w:jc w:val="both"/>
        <w:rPr>
          <w:rFonts w:ascii="Times New Roman" w:hAnsi="Times New Roman" w:cs="Times New Roman"/>
          <w:sz w:val="24"/>
          <w:szCs w:val="24"/>
          <w:lang w:eastAsia="et-EE"/>
        </w:rPr>
      </w:pPr>
      <w:ins w:id="68" w:author="Ave Osman" w:date="2025-11-24T01:22:00Z">
        <w:r w:rsidRPr="001E5256">
          <w:rPr>
            <w:rFonts w:ascii="Times New Roman" w:hAnsi="Times New Roman" w:cs="Times New Roman"/>
            <w:sz w:val="24"/>
            <w:szCs w:val="24"/>
            <w:lang w:eastAsia="et-EE"/>
          </w:rPr>
          <w:t>andmekaitse eksperdi ametikoha täitmine;</w:t>
        </w:r>
      </w:ins>
    </w:p>
    <w:p w14:paraId="1A861C98" w14:textId="77777777" w:rsidR="00345E08" w:rsidRPr="006C1E43" w:rsidRDefault="00345E08" w:rsidP="00345E08">
      <w:pPr>
        <w:pStyle w:val="ListParagraph"/>
        <w:numPr>
          <w:ilvl w:val="0"/>
          <w:numId w:val="38"/>
        </w:numPr>
        <w:spacing w:after="0" w:line="240" w:lineRule="auto"/>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rahvusvahelise kaitse menetlustoimingute ja haldusaktide koostamise juriidiline toetamine;</w:t>
      </w:r>
    </w:p>
    <w:p w14:paraId="2603A25A" w14:textId="77777777" w:rsidR="00345E08" w:rsidRPr="006C1E43" w:rsidRDefault="00345E08" w:rsidP="00345E08">
      <w:pPr>
        <w:pStyle w:val="ListParagraph"/>
        <w:numPr>
          <w:ilvl w:val="0"/>
          <w:numId w:val="38"/>
        </w:numPr>
        <w:spacing w:after="0" w:line="240" w:lineRule="auto"/>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 xml:space="preserve">PPA kvaliteetne esindamine  kohtutes rahvusvahelise kaitse taotlejate vaidlustatud rahvusvahelise kaitse andmise, sellest keeldumise või selle kehtetuks tunnistamise otsuse ja sellega seotud lahkumisettekirjutuse  ja vajadusel kohaldatud sissesõidukeelu küsimustes; </w:t>
      </w:r>
    </w:p>
    <w:p w14:paraId="747813D5" w14:textId="77777777" w:rsidR="00345E08" w:rsidRPr="006C1E43" w:rsidRDefault="00345E08" w:rsidP="00345E08">
      <w:pPr>
        <w:pStyle w:val="ListParagraph"/>
        <w:numPr>
          <w:ilvl w:val="0"/>
          <w:numId w:val="38"/>
        </w:numPr>
        <w:spacing w:after="0" w:line="240" w:lineRule="auto"/>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juristide koolitamine.</w:t>
      </w:r>
    </w:p>
    <w:p w14:paraId="3D9DDAF9" w14:textId="77777777" w:rsidR="00345E08" w:rsidRPr="006C1E43" w:rsidRDefault="00345E08" w:rsidP="00345E08">
      <w:pPr>
        <w:tabs>
          <w:tab w:val="left" w:pos="993"/>
        </w:tabs>
        <w:spacing w:after="0" w:line="240" w:lineRule="auto"/>
        <w:ind w:left="720"/>
        <w:jc w:val="both"/>
        <w:rPr>
          <w:rFonts w:ascii="Times New Roman" w:hAnsi="Times New Roman" w:cs="Times New Roman"/>
          <w:sz w:val="24"/>
          <w:szCs w:val="24"/>
          <w:lang w:eastAsia="et-EE"/>
        </w:rPr>
      </w:pPr>
    </w:p>
    <w:p w14:paraId="6BE66164" w14:textId="67FBB89A" w:rsidR="00345E08" w:rsidRPr="00481600" w:rsidRDefault="00481600" w:rsidP="00481600">
      <w:pPr>
        <w:tabs>
          <w:tab w:val="left" w:pos="993"/>
        </w:tabs>
        <w:spacing w:after="0" w:line="240" w:lineRule="auto"/>
        <w:ind w:left="284"/>
        <w:jc w:val="both"/>
        <w:rPr>
          <w:rFonts w:ascii="Times New Roman" w:hAnsi="Times New Roman" w:cs="Times New Roman"/>
          <w:sz w:val="24"/>
          <w:szCs w:val="24"/>
          <w:lang w:eastAsia="et-EE"/>
        </w:rPr>
      </w:pPr>
      <w:ins w:id="69" w:author="Ave Osman" w:date="2025-11-24T01:22:00Z">
        <w:r w:rsidRPr="001E5256">
          <w:rPr>
            <w:rFonts w:ascii="Times New Roman" w:hAnsi="Times New Roman" w:cs="Times New Roman"/>
            <w:sz w:val="24"/>
            <w:szCs w:val="24"/>
            <w:lang w:eastAsia="et-EE"/>
          </w:rPr>
          <w:t xml:space="preserve">2.1.1.4. </w:t>
        </w:r>
      </w:ins>
      <w:r w:rsidR="00345E08" w:rsidRPr="001E5256">
        <w:rPr>
          <w:rFonts w:ascii="Times New Roman" w:hAnsi="Times New Roman" w:cs="Times New Roman"/>
          <w:sz w:val="24"/>
          <w:szCs w:val="24"/>
          <w:lang w:eastAsia="et-EE"/>
        </w:rPr>
        <w:t>Täiendavate</w:t>
      </w:r>
      <w:r w:rsidR="00345E08" w:rsidRPr="00481600">
        <w:rPr>
          <w:rFonts w:ascii="Times New Roman" w:hAnsi="Times New Roman" w:cs="Times New Roman"/>
          <w:sz w:val="24"/>
          <w:szCs w:val="24"/>
          <w:lang w:eastAsia="et-EE"/>
        </w:rPr>
        <w:t xml:space="preserve"> menetlejate ametikohtade loomine</w:t>
      </w:r>
    </w:p>
    <w:p w14:paraId="0033187E" w14:textId="77777777" w:rsidR="00345E08" w:rsidRPr="006C1E43" w:rsidRDefault="00345E08" w:rsidP="00345E08">
      <w:pPr>
        <w:spacing w:after="0" w:line="240" w:lineRule="auto"/>
        <w:jc w:val="both"/>
        <w:rPr>
          <w:rFonts w:ascii="Times New Roman" w:hAnsi="Times New Roman" w:cs="Times New Roman"/>
          <w:sz w:val="24"/>
          <w:szCs w:val="24"/>
          <w:lang w:eastAsia="et-EE"/>
        </w:rPr>
      </w:pPr>
    </w:p>
    <w:p w14:paraId="433F4143" w14:textId="77777777" w:rsidR="00345E08" w:rsidRPr="006C1E43" w:rsidRDefault="00345E08" w:rsidP="00345E08">
      <w:pPr>
        <w:spacing w:after="0" w:line="240" w:lineRule="auto"/>
        <w:ind w:left="709"/>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 xml:space="preserve">Projekti tegevuse alameesmärgiks on toetada tavapärase rahvusvahelise kaitse menetlusvõimekuse tõstmist. Rahvusvahelise kaitse taotluste arv on hüppeliselt kasvanud ning  tavapärasest kiiremini on vajalik tagada suurem püsivõimekus rahvusvahelise kaitse menetluste läbiviimiseks, vastavalt kehtivale EL-i, rahvusvahelisele ja riigisisesele õigusele. </w:t>
      </w:r>
    </w:p>
    <w:p w14:paraId="6CB7769D" w14:textId="77777777" w:rsidR="00345E08" w:rsidRPr="006C1E43" w:rsidRDefault="00345E08" w:rsidP="00345E08">
      <w:pPr>
        <w:spacing w:after="0" w:line="240" w:lineRule="auto"/>
        <w:ind w:left="709"/>
        <w:jc w:val="both"/>
        <w:rPr>
          <w:rFonts w:ascii="Times New Roman" w:hAnsi="Times New Roman" w:cs="Times New Roman"/>
          <w:sz w:val="24"/>
          <w:szCs w:val="24"/>
          <w:lang w:eastAsia="et-EE"/>
        </w:rPr>
      </w:pPr>
    </w:p>
    <w:p w14:paraId="554E5401" w14:textId="77777777" w:rsidR="00345E08" w:rsidRPr="006C1E43" w:rsidRDefault="00345E08" w:rsidP="00345E08">
      <w:pPr>
        <w:spacing w:after="0" w:line="240" w:lineRule="auto"/>
        <w:ind w:left="709"/>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Täiendavate menetlejate ametikohtade loomise alategevusteks on:</w:t>
      </w:r>
    </w:p>
    <w:p w14:paraId="38F984A7" w14:textId="77777777" w:rsidR="00345E08" w:rsidRDefault="00345E08" w:rsidP="00345E08">
      <w:pPr>
        <w:pStyle w:val="ListParagraph"/>
        <w:numPr>
          <w:ilvl w:val="0"/>
          <w:numId w:val="38"/>
        </w:numPr>
        <w:spacing w:after="0" w:line="240" w:lineRule="auto"/>
        <w:jc w:val="both"/>
        <w:rPr>
          <w:ins w:id="70" w:author="Ave Osman" w:date="2025-11-24T01:23:00Z"/>
          <w:rFonts w:ascii="Times New Roman" w:hAnsi="Times New Roman" w:cs="Times New Roman"/>
          <w:sz w:val="24"/>
          <w:szCs w:val="24"/>
          <w:lang w:eastAsia="et-EE"/>
        </w:rPr>
      </w:pPr>
      <w:r w:rsidRPr="006C1E43">
        <w:rPr>
          <w:rFonts w:ascii="Times New Roman" w:hAnsi="Times New Roman" w:cs="Times New Roman"/>
          <w:sz w:val="24"/>
          <w:szCs w:val="24"/>
          <w:lang w:eastAsia="et-EE"/>
        </w:rPr>
        <w:t>vähemalt viie täiendava rahvusvahelise kaitse taotluste menetleja ametikoha täitmine;</w:t>
      </w:r>
    </w:p>
    <w:p w14:paraId="55AA994D" w14:textId="2DD77D13" w:rsidR="00481600" w:rsidRDefault="00481600" w:rsidP="00345E08">
      <w:pPr>
        <w:pStyle w:val="ListParagraph"/>
        <w:numPr>
          <w:ilvl w:val="0"/>
          <w:numId w:val="38"/>
        </w:numPr>
        <w:spacing w:after="0" w:line="240" w:lineRule="auto"/>
        <w:jc w:val="both"/>
        <w:rPr>
          <w:ins w:id="71" w:author="Ave Osman" w:date="2025-11-24T01:26:00Z"/>
          <w:rFonts w:ascii="Times New Roman" w:hAnsi="Times New Roman" w:cs="Times New Roman"/>
          <w:sz w:val="24"/>
          <w:szCs w:val="24"/>
          <w:lang w:eastAsia="et-EE"/>
        </w:rPr>
      </w:pPr>
      <w:ins w:id="72" w:author="Ave Osman" w:date="2025-11-24T01:24:00Z">
        <w:r w:rsidRPr="001E5256">
          <w:rPr>
            <w:rFonts w:ascii="Times New Roman" w:hAnsi="Times New Roman" w:cs="Times New Roman"/>
            <w:sz w:val="24"/>
            <w:szCs w:val="24"/>
            <w:lang w:eastAsia="et-EE"/>
          </w:rPr>
          <w:t>European</w:t>
        </w:r>
        <w:r>
          <w:rPr>
            <w:rFonts w:ascii="Times New Roman" w:hAnsi="Times New Roman" w:cs="Times New Roman"/>
            <w:sz w:val="24"/>
            <w:szCs w:val="24"/>
            <w:lang w:eastAsia="et-EE"/>
          </w:rPr>
          <w:t xml:space="preserve"> Union Agency for Asylum (EUAA) hindamise piloottegevuses osalemine, </w:t>
        </w:r>
      </w:ins>
      <w:ins w:id="73" w:author="Ave Osman" w:date="2025-11-24T01:26:00Z">
        <w:r>
          <w:rPr>
            <w:rFonts w:ascii="Times New Roman" w:hAnsi="Times New Roman" w:cs="Times New Roman"/>
            <w:sz w:val="24"/>
            <w:szCs w:val="24"/>
            <w:lang w:eastAsia="et-EE"/>
          </w:rPr>
          <w:t>et saada sisend menetluste tõhustamiseks;</w:t>
        </w:r>
      </w:ins>
    </w:p>
    <w:p w14:paraId="6218FE22" w14:textId="342DE84E" w:rsidR="00481600" w:rsidRDefault="001E5256" w:rsidP="00345E08">
      <w:pPr>
        <w:pStyle w:val="ListParagraph"/>
        <w:numPr>
          <w:ilvl w:val="0"/>
          <w:numId w:val="38"/>
        </w:numPr>
        <w:spacing w:after="0" w:line="240" w:lineRule="auto"/>
        <w:jc w:val="both"/>
        <w:rPr>
          <w:ins w:id="74" w:author="Ave Osman" w:date="2025-11-24T01:27:00Z"/>
          <w:rFonts w:ascii="Times New Roman" w:hAnsi="Times New Roman" w:cs="Times New Roman"/>
          <w:sz w:val="24"/>
          <w:szCs w:val="24"/>
          <w:lang w:eastAsia="et-EE"/>
        </w:rPr>
      </w:pPr>
      <w:ins w:id="75" w:author="Ave Osman" w:date="2025-11-24T10:38:00Z">
        <w:r>
          <w:rPr>
            <w:rFonts w:ascii="Times New Roman" w:hAnsi="Times New Roman" w:cs="Times New Roman"/>
            <w:sz w:val="24"/>
            <w:szCs w:val="24"/>
            <w:lang w:eastAsia="et-EE"/>
          </w:rPr>
          <w:t xml:space="preserve">EL </w:t>
        </w:r>
      </w:ins>
      <w:ins w:id="76" w:author="Ave Osman" w:date="2025-11-24T01:29:00Z">
        <w:r w:rsidR="00481600">
          <w:rPr>
            <w:rFonts w:ascii="Times New Roman" w:hAnsi="Times New Roman" w:cs="Times New Roman"/>
            <w:sz w:val="24"/>
            <w:szCs w:val="24"/>
            <w:lang w:eastAsia="et-EE"/>
          </w:rPr>
          <w:t>r</w:t>
        </w:r>
      </w:ins>
      <w:ins w:id="77" w:author="Ave Osman" w:date="2025-11-24T01:26:00Z">
        <w:r w:rsidR="00481600">
          <w:rPr>
            <w:rFonts w:ascii="Times New Roman" w:hAnsi="Times New Roman" w:cs="Times New Roman"/>
            <w:sz w:val="24"/>
            <w:szCs w:val="24"/>
            <w:lang w:eastAsia="et-EE"/>
          </w:rPr>
          <w:t>ände- ja varjupaigapakti rakendamiseks</w:t>
        </w:r>
      </w:ins>
      <w:ins w:id="78" w:author="Ave Osman" w:date="2025-11-24T01:28:00Z">
        <w:r w:rsidR="00481600">
          <w:rPr>
            <w:rFonts w:ascii="Times New Roman" w:hAnsi="Times New Roman" w:cs="Times New Roman"/>
            <w:sz w:val="24"/>
            <w:szCs w:val="24"/>
            <w:lang w:eastAsia="et-EE"/>
          </w:rPr>
          <w:t xml:space="preserve"> vajalike ettevalmistuste tegemine</w:t>
        </w:r>
      </w:ins>
      <w:ins w:id="79" w:author="Ave Osman" w:date="2025-11-24T01:26:00Z">
        <w:r w:rsidR="00481600">
          <w:rPr>
            <w:rFonts w:ascii="Times New Roman" w:hAnsi="Times New Roman" w:cs="Times New Roman"/>
            <w:sz w:val="24"/>
            <w:szCs w:val="24"/>
            <w:lang w:eastAsia="et-EE"/>
          </w:rPr>
          <w:t>;</w:t>
        </w:r>
      </w:ins>
    </w:p>
    <w:p w14:paraId="1D8C7DFF" w14:textId="0C85ED43" w:rsidR="00481600" w:rsidRPr="006C1E43" w:rsidRDefault="00481600" w:rsidP="00345E08">
      <w:pPr>
        <w:pStyle w:val="ListParagraph"/>
        <w:numPr>
          <w:ilvl w:val="0"/>
          <w:numId w:val="38"/>
        </w:numPr>
        <w:spacing w:after="0" w:line="240" w:lineRule="auto"/>
        <w:jc w:val="both"/>
        <w:rPr>
          <w:rFonts w:ascii="Times New Roman" w:hAnsi="Times New Roman" w:cs="Times New Roman"/>
          <w:sz w:val="24"/>
          <w:szCs w:val="24"/>
          <w:lang w:eastAsia="et-EE"/>
        </w:rPr>
      </w:pPr>
      <w:ins w:id="80" w:author="Ave Osman" w:date="2025-11-24T01:29:00Z">
        <w:r>
          <w:rPr>
            <w:rFonts w:ascii="Times New Roman" w:hAnsi="Times New Roman" w:cs="Times New Roman"/>
            <w:sz w:val="24"/>
            <w:szCs w:val="24"/>
            <w:lang w:eastAsia="et-EE"/>
          </w:rPr>
          <w:t>a</w:t>
        </w:r>
      </w:ins>
      <w:ins w:id="81" w:author="Ave Osman" w:date="2025-11-24T01:27:00Z">
        <w:r>
          <w:rPr>
            <w:rFonts w:ascii="Times New Roman" w:hAnsi="Times New Roman" w:cs="Times New Roman"/>
            <w:sz w:val="24"/>
            <w:szCs w:val="24"/>
            <w:lang w:eastAsia="et-EE"/>
          </w:rPr>
          <w:t>renduseksperdi ametikoha täitmine</w:t>
        </w:r>
      </w:ins>
      <w:ins w:id="82" w:author="Ave Osman" w:date="2025-11-24T01:29:00Z">
        <w:r>
          <w:rPr>
            <w:rFonts w:ascii="Times New Roman" w:hAnsi="Times New Roman" w:cs="Times New Roman"/>
            <w:sz w:val="24"/>
            <w:szCs w:val="24"/>
            <w:lang w:eastAsia="et-EE"/>
          </w:rPr>
          <w:t>;</w:t>
        </w:r>
      </w:ins>
      <w:ins w:id="83" w:author="Ave Osman" w:date="2025-11-24T01:26:00Z">
        <w:r>
          <w:rPr>
            <w:rFonts w:ascii="Times New Roman" w:hAnsi="Times New Roman" w:cs="Times New Roman"/>
            <w:sz w:val="24"/>
            <w:szCs w:val="24"/>
            <w:lang w:eastAsia="et-EE"/>
          </w:rPr>
          <w:t xml:space="preserve"> </w:t>
        </w:r>
      </w:ins>
    </w:p>
    <w:p w14:paraId="5762CFC9" w14:textId="77777777" w:rsidR="00345E08" w:rsidRPr="006C1E43" w:rsidRDefault="00345E08" w:rsidP="00345E08">
      <w:pPr>
        <w:pStyle w:val="ListParagraph"/>
        <w:numPr>
          <w:ilvl w:val="0"/>
          <w:numId w:val="38"/>
        </w:numPr>
        <w:spacing w:after="0" w:line="240" w:lineRule="auto"/>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lastRenderedPageBreak/>
        <w:t>ametnike, sh täiendavate menetlejate koolitamine.</w:t>
      </w:r>
    </w:p>
    <w:p w14:paraId="04CA390D" w14:textId="77777777" w:rsidR="00345E08" w:rsidRPr="006C1E43" w:rsidRDefault="00345E08" w:rsidP="00345E08">
      <w:pPr>
        <w:tabs>
          <w:tab w:val="left" w:pos="993"/>
        </w:tabs>
        <w:spacing w:after="0" w:line="240" w:lineRule="auto"/>
        <w:jc w:val="both"/>
        <w:rPr>
          <w:rFonts w:ascii="Times New Roman" w:hAnsi="Times New Roman" w:cs="Times New Roman"/>
          <w:sz w:val="24"/>
          <w:szCs w:val="24"/>
          <w:lang w:eastAsia="et-EE"/>
        </w:rPr>
      </w:pPr>
    </w:p>
    <w:p w14:paraId="5CFB51D5" w14:textId="03827467" w:rsidR="00345E08" w:rsidRPr="006C1E43" w:rsidRDefault="00AF14D0" w:rsidP="00AF14D0">
      <w:pPr>
        <w:tabs>
          <w:tab w:val="left" w:pos="993"/>
        </w:tabs>
        <w:spacing w:after="0" w:line="240" w:lineRule="auto"/>
        <w:ind w:left="284"/>
        <w:jc w:val="both"/>
        <w:rPr>
          <w:rFonts w:ascii="Times New Roman" w:hAnsi="Times New Roman" w:cs="Times New Roman"/>
          <w:i/>
          <w:iCs/>
          <w:sz w:val="24"/>
          <w:szCs w:val="24"/>
          <w:lang w:eastAsia="et-EE"/>
        </w:rPr>
      </w:pPr>
      <w:ins w:id="84" w:author="Ave Osman" w:date="2025-11-24T01:41:00Z">
        <w:r w:rsidRPr="001E5256">
          <w:rPr>
            <w:rFonts w:ascii="Times New Roman" w:hAnsi="Times New Roman" w:cs="Times New Roman"/>
            <w:sz w:val="24"/>
            <w:szCs w:val="24"/>
            <w:lang w:eastAsia="et-EE"/>
          </w:rPr>
          <w:t xml:space="preserve">2.1.1.5 </w:t>
        </w:r>
      </w:ins>
      <w:del w:id="85" w:author="Ave Osman" w:date="2025-11-24T01:31:00Z">
        <w:r w:rsidR="00345E08" w:rsidRPr="001E5256" w:rsidDel="00481600">
          <w:rPr>
            <w:rFonts w:ascii="Times New Roman" w:hAnsi="Times New Roman" w:cs="Times New Roman"/>
            <w:sz w:val="24"/>
            <w:szCs w:val="24"/>
            <w:lang w:eastAsia="et-EE"/>
          </w:rPr>
          <w:delText xml:space="preserve">Reservametnike </w:delText>
        </w:r>
      </w:del>
      <w:ins w:id="86" w:author="Ave Osman" w:date="2025-11-24T01:31:00Z">
        <w:r w:rsidR="00481600" w:rsidRPr="001E5256">
          <w:rPr>
            <w:rFonts w:ascii="Times New Roman" w:hAnsi="Times New Roman" w:cs="Times New Roman"/>
            <w:sz w:val="24"/>
            <w:szCs w:val="24"/>
            <w:lang w:eastAsia="et-EE"/>
          </w:rPr>
          <w:t>Kriisirolli täitvate</w:t>
        </w:r>
        <w:r w:rsidRPr="001E5256">
          <w:rPr>
            <w:rFonts w:ascii="Times New Roman" w:hAnsi="Times New Roman" w:cs="Times New Roman"/>
            <w:sz w:val="24"/>
            <w:szCs w:val="24"/>
            <w:lang w:eastAsia="et-EE"/>
          </w:rPr>
          <w:t xml:space="preserve"> a</w:t>
        </w:r>
      </w:ins>
      <w:ins w:id="87" w:author="Ave Osman" w:date="2025-11-24T01:32:00Z">
        <w:r w:rsidRPr="001E5256">
          <w:rPr>
            <w:rFonts w:ascii="Times New Roman" w:hAnsi="Times New Roman" w:cs="Times New Roman"/>
            <w:sz w:val="24"/>
            <w:szCs w:val="24"/>
            <w:lang w:eastAsia="et-EE"/>
          </w:rPr>
          <w:t>metnike</w:t>
        </w:r>
      </w:ins>
      <w:ins w:id="88" w:author="Ave Osman" w:date="2025-11-24T01:31:00Z">
        <w:r w:rsidR="00481600" w:rsidRPr="006C1E43">
          <w:rPr>
            <w:rFonts w:ascii="Times New Roman" w:hAnsi="Times New Roman" w:cs="Times New Roman"/>
            <w:sz w:val="24"/>
            <w:szCs w:val="24"/>
            <w:lang w:eastAsia="et-EE"/>
          </w:rPr>
          <w:t xml:space="preserve"> </w:t>
        </w:r>
      </w:ins>
      <w:r w:rsidR="00345E08" w:rsidRPr="006C1E43">
        <w:rPr>
          <w:rFonts w:ascii="Times New Roman" w:hAnsi="Times New Roman" w:cs="Times New Roman"/>
          <w:sz w:val="24"/>
          <w:szCs w:val="24"/>
          <w:lang w:eastAsia="et-EE"/>
        </w:rPr>
        <w:t>võimekuse tõstmine</w:t>
      </w:r>
    </w:p>
    <w:p w14:paraId="307F355E" w14:textId="77777777" w:rsidR="00345E08" w:rsidRPr="006C1E43" w:rsidRDefault="00345E08" w:rsidP="00345E08">
      <w:pPr>
        <w:spacing w:after="0" w:line="240" w:lineRule="auto"/>
        <w:jc w:val="both"/>
        <w:rPr>
          <w:rFonts w:ascii="Times New Roman" w:hAnsi="Times New Roman" w:cs="Times New Roman"/>
          <w:i/>
          <w:iCs/>
          <w:sz w:val="24"/>
          <w:szCs w:val="24"/>
          <w:lang w:eastAsia="et-EE"/>
        </w:rPr>
      </w:pPr>
    </w:p>
    <w:p w14:paraId="1B2F1A96" w14:textId="6226FAD1" w:rsidR="00345E08" w:rsidRPr="006C1E43" w:rsidRDefault="00345E08" w:rsidP="00345E08">
      <w:pPr>
        <w:spacing w:after="0" w:line="240" w:lineRule="auto"/>
        <w:ind w:left="709"/>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 xml:space="preserve">Projekti tegevuse eesmärgiks on PPA massilise sisserände rahvusvahelise kaitse valdkonna </w:t>
      </w:r>
      <w:r w:rsidRPr="00AF14D0">
        <w:rPr>
          <w:rFonts w:ascii="Times New Roman" w:hAnsi="Times New Roman" w:cs="Times New Roman"/>
          <w:sz w:val="24"/>
          <w:szCs w:val="24"/>
          <w:lang w:eastAsia="et-EE"/>
        </w:rPr>
        <w:t>reservametnike</w:t>
      </w:r>
      <w:r w:rsidRPr="006C1E43">
        <w:rPr>
          <w:rFonts w:ascii="Times New Roman" w:hAnsi="Times New Roman" w:cs="Times New Roman"/>
          <w:sz w:val="24"/>
          <w:szCs w:val="24"/>
          <w:lang w:eastAsia="et-EE"/>
        </w:rPr>
        <w:t xml:space="preserve"> süsteemi reform ning </w:t>
      </w:r>
      <w:r w:rsidRPr="00AF14D0">
        <w:rPr>
          <w:rFonts w:ascii="Times New Roman" w:hAnsi="Times New Roman" w:cs="Times New Roman"/>
          <w:sz w:val="24"/>
          <w:szCs w:val="24"/>
          <w:lang w:eastAsia="et-EE"/>
        </w:rPr>
        <w:t>reservametnike</w:t>
      </w:r>
      <w:r w:rsidRPr="006C1E43">
        <w:rPr>
          <w:rFonts w:ascii="Times New Roman" w:hAnsi="Times New Roman" w:cs="Times New Roman"/>
          <w:sz w:val="24"/>
          <w:szCs w:val="24"/>
          <w:lang w:eastAsia="et-EE"/>
        </w:rPr>
        <w:t xml:space="preserve"> koolitamine. Rahvusvahelise kaitse reservametnikud on PPA koosseisu kuuluvad ametnikud, kes kaasatakse massilise sisserände olukorras  rahvusvahelise kaitse menetlustoimingute läbiviimisesse. Uue </w:t>
      </w:r>
      <w:ins w:id="89" w:author="Ave Osman" w:date="2025-11-24T01:32:00Z">
        <w:r w:rsidR="00AF14D0">
          <w:rPr>
            <w:rFonts w:ascii="Times New Roman" w:hAnsi="Times New Roman" w:cs="Times New Roman"/>
            <w:sz w:val="24"/>
            <w:szCs w:val="24"/>
            <w:lang w:eastAsia="et-EE"/>
          </w:rPr>
          <w:t xml:space="preserve">kriisirolli </w:t>
        </w:r>
      </w:ins>
      <w:del w:id="90" w:author="Ave Osman" w:date="2025-11-24T01:32:00Z">
        <w:r w:rsidRPr="006C1E43" w:rsidDel="00AF14D0">
          <w:rPr>
            <w:rFonts w:ascii="Times New Roman" w:hAnsi="Times New Roman" w:cs="Times New Roman"/>
            <w:sz w:val="24"/>
            <w:szCs w:val="24"/>
            <w:lang w:eastAsia="et-EE"/>
          </w:rPr>
          <w:delText>reserv</w:delText>
        </w:r>
      </w:del>
      <w:r w:rsidRPr="006C1E43">
        <w:rPr>
          <w:rFonts w:ascii="Times New Roman" w:hAnsi="Times New Roman" w:cs="Times New Roman"/>
          <w:sz w:val="24"/>
          <w:szCs w:val="24"/>
          <w:lang w:eastAsia="et-EE"/>
        </w:rPr>
        <w:t xml:space="preserve">ametnike kaasamise kontseptsiooni loomisel lähtutakse senisest praktikast ning õppuste käigus saadud teadmiste analüüsist, mis näitab, et kehtiv reservametnike kaasamise süsteem ei toimi  massilise sisserände olukorras </w:t>
      </w:r>
      <w:del w:id="91" w:author="Ave Osman" w:date="2025-11-24T01:34:00Z">
        <w:r w:rsidRPr="006C1E43" w:rsidDel="00AF14D0">
          <w:rPr>
            <w:rFonts w:ascii="Times New Roman" w:hAnsi="Times New Roman" w:cs="Times New Roman"/>
            <w:sz w:val="24"/>
            <w:szCs w:val="24"/>
            <w:lang w:eastAsia="et-EE"/>
          </w:rPr>
          <w:delText xml:space="preserve">  </w:delText>
        </w:r>
      </w:del>
      <w:r w:rsidRPr="006C1E43">
        <w:rPr>
          <w:rFonts w:ascii="Times New Roman" w:hAnsi="Times New Roman" w:cs="Times New Roman"/>
          <w:sz w:val="24"/>
          <w:szCs w:val="24"/>
          <w:lang w:eastAsia="et-EE"/>
        </w:rPr>
        <w:t xml:space="preserve">piisavalt efektiivselt ja tõhusalt. Uus kaasamise süsteem tagab, et reservametnikke on piisav arv, nad on piisava rahvusvahelise kaitse valdkondliku teoreetilise ja praktilise ettevalmistusega ning nende kaasamine on võimalikult operatiivne ja ei sea ohtu PPA teiste põhiülesannete täitmist. </w:t>
      </w:r>
    </w:p>
    <w:p w14:paraId="791BB23F" w14:textId="77777777" w:rsidR="00345E08" w:rsidRPr="006C1E43" w:rsidRDefault="00345E08" w:rsidP="00345E08">
      <w:pPr>
        <w:spacing w:after="0" w:line="240" w:lineRule="auto"/>
        <w:jc w:val="both"/>
        <w:rPr>
          <w:rFonts w:ascii="Times New Roman" w:hAnsi="Times New Roman" w:cs="Times New Roman"/>
          <w:sz w:val="24"/>
          <w:szCs w:val="24"/>
          <w:lang w:eastAsia="et-EE"/>
        </w:rPr>
      </w:pPr>
    </w:p>
    <w:p w14:paraId="36921F36" w14:textId="2BE6BEA6" w:rsidR="00345E08" w:rsidRPr="006C1E43" w:rsidRDefault="00AF14D0" w:rsidP="00345E08">
      <w:pPr>
        <w:spacing w:after="0" w:line="240" w:lineRule="auto"/>
        <w:ind w:firstLine="708"/>
        <w:jc w:val="both"/>
        <w:rPr>
          <w:rFonts w:ascii="Times New Roman" w:hAnsi="Times New Roman" w:cs="Times New Roman"/>
          <w:sz w:val="24"/>
          <w:szCs w:val="24"/>
          <w:lang w:eastAsia="et-EE"/>
        </w:rPr>
      </w:pPr>
      <w:ins w:id="92" w:author="Ave Osman" w:date="2025-11-24T01:36:00Z">
        <w:r>
          <w:rPr>
            <w:rFonts w:ascii="Times New Roman" w:hAnsi="Times New Roman" w:cs="Times New Roman"/>
            <w:sz w:val="24"/>
            <w:szCs w:val="24"/>
            <w:lang w:eastAsia="et-EE"/>
          </w:rPr>
          <w:t xml:space="preserve">Kriisirolli </w:t>
        </w:r>
      </w:ins>
      <w:del w:id="93" w:author="Ave Osman" w:date="2025-11-24T01:36:00Z">
        <w:r w:rsidR="00345E08" w:rsidRPr="006C1E43" w:rsidDel="00AF14D0">
          <w:rPr>
            <w:rFonts w:ascii="Times New Roman" w:hAnsi="Times New Roman" w:cs="Times New Roman"/>
            <w:sz w:val="24"/>
            <w:szCs w:val="24"/>
            <w:lang w:eastAsia="et-EE"/>
          </w:rPr>
          <w:delText>Reserv</w:delText>
        </w:r>
      </w:del>
      <w:r w:rsidR="00345E08" w:rsidRPr="006C1E43">
        <w:rPr>
          <w:rFonts w:ascii="Times New Roman" w:hAnsi="Times New Roman" w:cs="Times New Roman"/>
          <w:sz w:val="24"/>
          <w:szCs w:val="24"/>
          <w:lang w:eastAsia="et-EE"/>
        </w:rPr>
        <w:t>ametnike võimekuse tõstmise tegevusteks on:</w:t>
      </w:r>
    </w:p>
    <w:p w14:paraId="1EC42C11" w14:textId="6BB0CE97" w:rsidR="00345E08" w:rsidRPr="006C1E43" w:rsidRDefault="00345E08" w:rsidP="00345E08">
      <w:pPr>
        <w:pStyle w:val="ListParagraph"/>
        <w:numPr>
          <w:ilvl w:val="0"/>
          <w:numId w:val="38"/>
        </w:numPr>
        <w:spacing w:after="0" w:line="240" w:lineRule="auto"/>
        <w:jc w:val="both"/>
        <w:rPr>
          <w:rFonts w:ascii="Times New Roman" w:hAnsi="Times New Roman" w:cs="Times New Roman"/>
          <w:i/>
          <w:iCs/>
          <w:sz w:val="24"/>
          <w:szCs w:val="24"/>
          <w:lang w:eastAsia="et-EE"/>
        </w:rPr>
      </w:pPr>
      <w:r w:rsidRPr="006C1E43">
        <w:rPr>
          <w:rFonts w:ascii="Times New Roman" w:hAnsi="Times New Roman" w:cs="Times New Roman"/>
          <w:sz w:val="24"/>
          <w:szCs w:val="24"/>
          <w:lang w:eastAsia="et-EE"/>
        </w:rPr>
        <w:t xml:space="preserve">uue rahvusvahelise kaitse valdkonna </w:t>
      </w:r>
      <w:ins w:id="94" w:author="Ave Osman" w:date="2025-11-24T01:36:00Z">
        <w:r w:rsidR="00AF14D0">
          <w:rPr>
            <w:rFonts w:ascii="Times New Roman" w:hAnsi="Times New Roman" w:cs="Times New Roman"/>
            <w:sz w:val="24"/>
            <w:szCs w:val="24"/>
            <w:lang w:eastAsia="et-EE"/>
          </w:rPr>
          <w:t xml:space="preserve">kriisirolli </w:t>
        </w:r>
      </w:ins>
      <w:del w:id="95" w:author="Ave Osman" w:date="2025-11-24T01:36:00Z">
        <w:r w:rsidRPr="006C1E43" w:rsidDel="00AF14D0">
          <w:rPr>
            <w:rFonts w:ascii="Times New Roman" w:hAnsi="Times New Roman" w:cs="Times New Roman"/>
            <w:sz w:val="24"/>
            <w:szCs w:val="24"/>
            <w:lang w:eastAsia="et-EE"/>
          </w:rPr>
          <w:delText xml:space="preserve"> reserv</w:delText>
        </w:r>
      </w:del>
      <w:r w:rsidRPr="006C1E43">
        <w:rPr>
          <w:rFonts w:ascii="Times New Roman" w:hAnsi="Times New Roman" w:cs="Times New Roman"/>
          <w:sz w:val="24"/>
          <w:szCs w:val="24"/>
          <w:lang w:eastAsia="et-EE"/>
        </w:rPr>
        <w:t xml:space="preserve">ametnike kaasamise süsteemi kontseptsiooni loomine; </w:t>
      </w:r>
    </w:p>
    <w:p w14:paraId="66DB4CA8" w14:textId="122FC2B1" w:rsidR="00345E08" w:rsidRPr="006C1E43" w:rsidRDefault="00345E08" w:rsidP="00345E08">
      <w:pPr>
        <w:pStyle w:val="ListParagraph"/>
        <w:numPr>
          <w:ilvl w:val="0"/>
          <w:numId w:val="38"/>
        </w:numPr>
        <w:spacing w:after="0" w:line="240" w:lineRule="auto"/>
        <w:jc w:val="both"/>
        <w:rPr>
          <w:rFonts w:ascii="Times New Roman" w:hAnsi="Times New Roman" w:cs="Times New Roman"/>
          <w:i/>
          <w:iCs/>
          <w:sz w:val="24"/>
          <w:szCs w:val="24"/>
          <w:lang w:eastAsia="et-EE"/>
        </w:rPr>
      </w:pPr>
      <w:r w:rsidRPr="006C1E43">
        <w:rPr>
          <w:rFonts w:ascii="Times New Roman" w:hAnsi="Times New Roman" w:cs="Times New Roman"/>
          <w:sz w:val="24"/>
          <w:szCs w:val="24"/>
          <w:lang w:eastAsia="et-EE"/>
        </w:rPr>
        <w:t xml:space="preserve">rahvusvahelise kaitse valdkonna </w:t>
      </w:r>
      <w:ins w:id="96" w:author="Ave Osman" w:date="2025-11-24T01:37:00Z">
        <w:r w:rsidR="00AF14D0">
          <w:rPr>
            <w:rFonts w:ascii="Times New Roman" w:hAnsi="Times New Roman" w:cs="Times New Roman"/>
            <w:sz w:val="24"/>
            <w:szCs w:val="24"/>
            <w:lang w:eastAsia="et-EE"/>
          </w:rPr>
          <w:t xml:space="preserve">kriisirolli </w:t>
        </w:r>
      </w:ins>
      <w:del w:id="97" w:author="Ave Osman" w:date="2025-11-24T01:37:00Z">
        <w:r w:rsidRPr="006C1E43" w:rsidDel="00AF14D0">
          <w:rPr>
            <w:rFonts w:ascii="Times New Roman" w:hAnsi="Times New Roman" w:cs="Times New Roman"/>
            <w:sz w:val="24"/>
            <w:szCs w:val="24"/>
            <w:lang w:eastAsia="et-EE"/>
          </w:rPr>
          <w:delText>reserv</w:delText>
        </w:r>
      </w:del>
      <w:r w:rsidRPr="006C1E43">
        <w:rPr>
          <w:rFonts w:ascii="Times New Roman" w:hAnsi="Times New Roman" w:cs="Times New Roman"/>
          <w:sz w:val="24"/>
          <w:szCs w:val="24"/>
          <w:lang w:eastAsia="et-EE"/>
        </w:rPr>
        <w:t xml:space="preserve">ametnike kaasamise kontseptsiooni rakendamise tegevuskava väljatöötamine ja kinnitamine; </w:t>
      </w:r>
    </w:p>
    <w:p w14:paraId="0618C9FD" w14:textId="5B4D4778" w:rsidR="00345E08" w:rsidRPr="006C1E43" w:rsidRDefault="00345E08" w:rsidP="00345E08">
      <w:pPr>
        <w:pStyle w:val="ListParagraph"/>
        <w:numPr>
          <w:ilvl w:val="0"/>
          <w:numId w:val="38"/>
        </w:numPr>
        <w:spacing w:after="0" w:line="240" w:lineRule="auto"/>
        <w:jc w:val="both"/>
        <w:rPr>
          <w:rFonts w:ascii="Times New Roman" w:hAnsi="Times New Roman" w:cs="Times New Roman"/>
          <w:i/>
          <w:iCs/>
          <w:sz w:val="24"/>
          <w:szCs w:val="24"/>
          <w:lang w:eastAsia="et-EE"/>
        </w:rPr>
      </w:pPr>
      <w:r w:rsidRPr="006C1E43">
        <w:rPr>
          <w:rFonts w:ascii="Times New Roman" w:hAnsi="Times New Roman" w:cs="Times New Roman"/>
          <w:sz w:val="24"/>
          <w:szCs w:val="24"/>
          <w:lang w:eastAsia="et-EE"/>
        </w:rPr>
        <w:t xml:space="preserve">ametnike, sh </w:t>
      </w:r>
      <w:ins w:id="98" w:author="Ave Osman" w:date="2025-11-24T01:38:00Z">
        <w:r w:rsidR="00AF14D0">
          <w:rPr>
            <w:rFonts w:ascii="Times New Roman" w:hAnsi="Times New Roman" w:cs="Times New Roman"/>
            <w:sz w:val="24"/>
            <w:szCs w:val="24"/>
            <w:lang w:eastAsia="et-EE"/>
          </w:rPr>
          <w:t xml:space="preserve">kriisirolli </w:t>
        </w:r>
      </w:ins>
      <w:del w:id="99" w:author="Ave Osman" w:date="2025-11-24T01:38:00Z">
        <w:r w:rsidRPr="006C1E43" w:rsidDel="00AF14D0">
          <w:rPr>
            <w:rFonts w:ascii="Times New Roman" w:hAnsi="Times New Roman" w:cs="Times New Roman"/>
            <w:sz w:val="24"/>
            <w:szCs w:val="24"/>
            <w:lang w:eastAsia="et-EE"/>
          </w:rPr>
          <w:delText>reserv</w:delText>
        </w:r>
      </w:del>
      <w:r w:rsidRPr="006C1E43">
        <w:rPr>
          <w:rFonts w:ascii="Times New Roman" w:hAnsi="Times New Roman" w:cs="Times New Roman"/>
          <w:sz w:val="24"/>
          <w:szCs w:val="24"/>
          <w:lang w:eastAsia="et-EE"/>
        </w:rPr>
        <w:t xml:space="preserve">ametnike pidev koolitamine. </w:t>
      </w:r>
    </w:p>
    <w:p w14:paraId="0009932E" w14:textId="77777777" w:rsidR="00345E08" w:rsidRPr="006C1E43" w:rsidRDefault="00345E08" w:rsidP="00345E08">
      <w:pPr>
        <w:spacing w:after="0" w:line="240" w:lineRule="auto"/>
        <w:ind w:left="709"/>
        <w:jc w:val="both"/>
        <w:rPr>
          <w:rFonts w:ascii="Times New Roman" w:hAnsi="Times New Roman" w:cs="Times New Roman"/>
          <w:sz w:val="24"/>
          <w:szCs w:val="24"/>
          <w:lang w:eastAsia="et-EE"/>
        </w:rPr>
      </w:pPr>
    </w:p>
    <w:p w14:paraId="0A5FFBE5" w14:textId="4D6F96C1" w:rsidR="00345E08" w:rsidRPr="00AF14D0" w:rsidRDefault="00AF14D0" w:rsidP="00AF14D0">
      <w:pPr>
        <w:tabs>
          <w:tab w:val="left" w:pos="993"/>
        </w:tabs>
        <w:spacing w:after="0" w:line="240" w:lineRule="auto"/>
        <w:ind w:left="284"/>
        <w:jc w:val="both"/>
        <w:rPr>
          <w:rFonts w:ascii="Times New Roman" w:hAnsi="Times New Roman" w:cs="Times New Roman"/>
          <w:sz w:val="24"/>
          <w:szCs w:val="24"/>
          <w:lang w:eastAsia="et-EE"/>
        </w:rPr>
      </w:pPr>
      <w:ins w:id="100" w:author="Ave Osman" w:date="2025-11-24T01:39:00Z">
        <w:r w:rsidRPr="00AF14D0">
          <w:rPr>
            <w:rFonts w:ascii="Times New Roman" w:hAnsi="Times New Roman" w:cs="Times New Roman"/>
            <w:sz w:val="24"/>
            <w:szCs w:val="24"/>
            <w:lang w:eastAsia="et-EE"/>
          </w:rPr>
          <w:t xml:space="preserve">2.1.1.6. </w:t>
        </w:r>
      </w:ins>
      <w:r w:rsidR="00345E08" w:rsidRPr="00AF14D0">
        <w:rPr>
          <w:rFonts w:ascii="Times New Roman" w:hAnsi="Times New Roman" w:cs="Times New Roman"/>
          <w:sz w:val="24"/>
          <w:szCs w:val="24"/>
          <w:lang w:eastAsia="et-EE"/>
        </w:rPr>
        <w:t>Rahvusvahelise kaitse infosüsteemide peakasutaja</w:t>
      </w:r>
    </w:p>
    <w:p w14:paraId="1F4F2BCE" w14:textId="77777777" w:rsidR="00345E08" w:rsidRPr="006C1E43" w:rsidRDefault="00345E08" w:rsidP="00345E08">
      <w:pPr>
        <w:spacing w:after="0" w:line="240" w:lineRule="auto"/>
        <w:jc w:val="both"/>
        <w:rPr>
          <w:rFonts w:ascii="Times New Roman" w:hAnsi="Times New Roman" w:cs="Times New Roman"/>
          <w:i/>
          <w:iCs/>
          <w:sz w:val="24"/>
          <w:szCs w:val="24"/>
          <w:lang w:eastAsia="et-EE"/>
        </w:rPr>
      </w:pPr>
    </w:p>
    <w:p w14:paraId="3B503407" w14:textId="77777777" w:rsidR="00345E08" w:rsidRPr="006C1E43" w:rsidRDefault="00345E08" w:rsidP="00345E08">
      <w:pPr>
        <w:spacing w:after="0" w:line="240" w:lineRule="auto"/>
        <w:ind w:left="708"/>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Projekti tegevuse eesmärgiks on senisest ulatuslikum ja tõhusam rahvusvahelise kaitse infosüsteemide kasutajatoe korraldamine ja arenduste toetamine. Peakasutaja ülesandeks on valdkonna infosüsteemide kannetes ja infoväljades vajalike paranduste, muudatuste ja täienduste operatiivne tegemine, mis omakorda tagab tõhusa ning õiguspärase rahvusvahelise kaitse menetluste läbiviimise. Rahvusvahelise kaitse taotlejate arvu hüppelisest kasvust tingituna on tõusnud ka ametnike arv, kes kasutavad rahvusvahelise kaitse menetluse infosüsteeme. Seetõttu  on tõusnud oluliselt ka pöördumiste arv, mille lahendamist saab korraldada vaid süsteemi peakasutaja.</w:t>
      </w:r>
    </w:p>
    <w:p w14:paraId="0EE8CF08" w14:textId="77777777" w:rsidR="00345E08" w:rsidRPr="006C1E43" w:rsidRDefault="00345E08" w:rsidP="00345E08">
      <w:pPr>
        <w:spacing w:after="0" w:line="240" w:lineRule="auto"/>
        <w:jc w:val="both"/>
        <w:rPr>
          <w:rFonts w:ascii="Times New Roman" w:hAnsi="Times New Roman" w:cs="Times New Roman"/>
          <w:sz w:val="24"/>
          <w:szCs w:val="24"/>
          <w:lang w:eastAsia="et-EE"/>
        </w:rPr>
      </w:pPr>
    </w:p>
    <w:p w14:paraId="145B1B42" w14:textId="77777777" w:rsidR="00345E08" w:rsidRPr="006C1E43" w:rsidRDefault="00345E08" w:rsidP="00345E08">
      <w:pPr>
        <w:spacing w:after="0" w:line="240" w:lineRule="auto"/>
        <w:ind w:firstLine="708"/>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Rahvusvahelise kaitse infosüsteemide peakasutajaga seotud tegevusteks on:</w:t>
      </w:r>
    </w:p>
    <w:p w14:paraId="0631730B" w14:textId="77777777" w:rsidR="00345E08" w:rsidRPr="006C1E43" w:rsidRDefault="00345E08" w:rsidP="00345E08">
      <w:pPr>
        <w:pStyle w:val="ListParagraph"/>
        <w:numPr>
          <w:ilvl w:val="0"/>
          <w:numId w:val="38"/>
        </w:numPr>
        <w:spacing w:after="0" w:line="240" w:lineRule="auto"/>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rahvusvahelise kaitse infosüsteemide peakasutaja ametikoha täitmine;</w:t>
      </w:r>
    </w:p>
    <w:p w14:paraId="32172C16" w14:textId="77777777" w:rsidR="00345E08" w:rsidRPr="006C1E43" w:rsidRDefault="00345E08" w:rsidP="00345E08">
      <w:pPr>
        <w:pStyle w:val="ListParagraph"/>
        <w:numPr>
          <w:ilvl w:val="0"/>
          <w:numId w:val="38"/>
        </w:numPr>
        <w:spacing w:after="0" w:line="240" w:lineRule="auto"/>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 xml:space="preserve">osalemine rahvusvahelise kaitse infosüsteemide arendamises;  </w:t>
      </w:r>
    </w:p>
    <w:p w14:paraId="3E031F95" w14:textId="77777777" w:rsidR="00345E08" w:rsidRPr="006C1E43" w:rsidRDefault="00345E08" w:rsidP="00345E08">
      <w:pPr>
        <w:pStyle w:val="ListParagraph"/>
        <w:numPr>
          <w:ilvl w:val="0"/>
          <w:numId w:val="38"/>
        </w:numPr>
        <w:spacing w:after="0" w:line="240" w:lineRule="auto"/>
        <w:jc w:val="both"/>
        <w:rPr>
          <w:rFonts w:ascii="Times New Roman" w:hAnsi="Times New Roman" w:cs="Times New Roman"/>
          <w:sz w:val="24"/>
          <w:szCs w:val="24"/>
          <w:lang w:eastAsia="et-EE"/>
        </w:rPr>
      </w:pPr>
      <w:r w:rsidRPr="006C1E43">
        <w:rPr>
          <w:rFonts w:ascii="Times New Roman" w:hAnsi="Times New Roman" w:cs="Times New Roman"/>
          <w:sz w:val="24"/>
          <w:szCs w:val="24"/>
          <w:lang w:eastAsia="et-EE"/>
        </w:rPr>
        <w:t>ametnike, sh peakasutajate koolitamine.</w:t>
      </w:r>
    </w:p>
    <w:p w14:paraId="18DF7DEF" w14:textId="77777777" w:rsidR="00345E08" w:rsidRPr="006C1E43" w:rsidRDefault="00345E08" w:rsidP="00345E08">
      <w:pPr>
        <w:spacing w:after="0" w:line="240" w:lineRule="auto"/>
        <w:ind w:left="284"/>
        <w:jc w:val="both"/>
        <w:rPr>
          <w:rFonts w:ascii="Times New Roman" w:hAnsi="Times New Roman" w:cs="Times New Roman"/>
          <w:i/>
          <w:iCs/>
          <w:sz w:val="24"/>
          <w:szCs w:val="24"/>
          <w:lang w:eastAsia="et-EE"/>
        </w:rPr>
      </w:pPr>
    </w:p>
    <w:p w14:paraId="50EEF564" w14:textId="77777777" w:rsidR="00345E08" w:rsidRPr="006C1E43" w:rsidRDefault="00345E08" w:rsidP="00345E08">
      <w:pPr>
        <w:spacing w:after="0" w:line="240" w:lineRule="auto"/>
        <w:ind w:left="708"/>
        <w:jc w:val="both"/>
        <w:rPr>
          <w:rFonts w:ascii="Times New Roman" w:hAnsi="Times New Roman" w:cs="Times New Roman"/>
          <w:sz w:val="24"/>
          <w:szCs w:val="24"/>
        </w:rPr>
      </w:pPr>
      <w:bookmarkStart w:id="101" w:name="_Hlk127960934"/>
      <w:r w:rsidRPr="006C1E43">
        <w:rPr>
          <w:rFonts w:ascii="Times New Roman" w:hAnsi="Times New Roman" w:cs="Times New Roman"/>
          <w:sz w:val="24"/>
          <w:szCs w:val="24"/>
        </w:rPr>
        <w:t xml:space="preserve">Erinevate varjupaigavaldkonnaga seotud aspektide (nt usulised, kultuurilised, soolised jmt) paremaks mõistmiseks arvestatakse ametnike, sh reservametnike koolitustel läbivalt ka võrdse kohtlemise ja võrdõiguslikkuse teemadega </w:t>
      </w:r>
      <w:bookmarkStart w:id="102" w:name="_Hlk127960974"/>
      <w:bookmarkEnd w:id="101"/>
      <w:r w:rsidRPr="006C1E43">
        <w:rPr>
          <w:rFonts w:ascii="Times New Roman" w:hAnsi="Times New Roman" w:cs="Times New Roman"/>
          <w:sz w:val="24"/>
          <w:szCs w:val="24"/>
        </w:rPr>
        <w:t>ning vaimse tervise ja psühhosotsiaalsete mõjudega</w:t>
      </w:r>
      <w:bookmarkEnd w:id="102"/>
      <w:r w:rsidRPr="006C1E43">
        <w:rPr>
          <w:rFonts w:ascii="Times New Roman" w:hAnsi="Times New Roman" w:cs="Times New Roman"/>
          <w:sz w:val="24"/>
          <w:szCs w:val="24"/>
        </w:rPr>
        <w:t>.</w:t>
      </w:r>
    </w:p>
    <w:p w14:paraId="7A48E6AD" w14:textId="77777777" w:rsidR="00345E08" w:rsidRPr="006C1E43" w:rsidRDefault="00345E08" w:rsidP="00537D8F">
      <w:pPr>
        <w:spacing w:after="0" w:line="240" w:lineRule="auto"/>
        <w:ind w:left="0"/>
        <w:jc w:val="both"/>
        <w:rPr>
          <w:rFonts w:ascii="Times New Roman" w:hAnsi="Times New Roman" w:cs="Times New Roman"/>
          <w:sz w:val="24"/>
          <w:szCs w:val="24"/>
        </w:rPr>
      </w:pPr>
    </w:p>
    <w:p w14:paraId="59C66385" w14:textId="77777777" w:rsidR="00345E08" w:rsidRPr="001E5256" w:rsidRDefault="00345E08" w:rsidP="00345E08">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932"/>
        <w:jc w:val="both"/>
        <w:rPr>
          <w:rFonts w:ascii="Times New Roman" w:hAnsi="Times New Roman" w:cs="Times New Roman"/>
          <w:sz w:val="24"/>
          <w:szCs w:val="24"/>
        </w:rPr>
      </w:pPr>
      <w:r w:rsidRPr="001E5256">
        <w:rPr>
          <w:rFonts w:ascii="Times New Roman" w:hAnsi="Times New Roman" w:cs="Times New Roman"/>
          <w:sz w:val="24"/>
          <w:szCs w:val="24"/>
        </w:rPr>
        <w:t>Projekti tulemus</w:t>
      </w:r>
    </w:p>
    <w:p w14:paraId="2AE4DC14" w14:textId="7903803A" w:rsidR="00345E08" w:rsidRPr="006C1E43" w:rsidRDefault="00345E08" w:rsidP="00345E08">
      <w:pPr>
        <w:pStyle w:val="NormalWeb"/>
        <w:kinsoku w:val="0"/>
        <w:overflowPunct w:val="0"/>
        <w:spacing w:before="0" w:after="0" w:afterAutospacing="0"/>
        <w:ind w:left="708"/>
        <w:jc w:val="both"/>
        <w:textAlignment w:val="baseline"/>
        <w:rPr>
          <w:rFonts w:eastAsiaTheme="minorEastAsia"/>
          <w:color w:val="000000" w:themeColor="text1"/>
          <w:kern w:val="24"/>
        </w:rPr>
      </w:pPr>
      <w:r w:rsidRPr="006C1E43">
        <w:rPr>
          <w:rFonts w:eastAsiaTheme="minorEastAsia"/>
          <w:color w:val="000000" w:themeColor="text1"/>
          <w:kern w:val="24"/>
        </w:rPr>
        <w:t xml:space="preserve">Projekti tulemusena on rahvusvahelise kaitse menetlused tõhusalt ja õiguspäraselt läbi viidud, nõustamisteenus on tagatud ja arendatud, infosüsteemide kasutajatugi on tõhustatud, ametnikud on vastavalt nõuetele koolitatud ning </w:t>
      </w:r>
      <w:del w:id="103" w:author="Ave Osman" w:date="2025-11-24T01:40:00Z">
        <w:r w:rsidRPr="006C1E43" w:rsidDel="00AF14D0">
          <w:rPr>
            <w:rFonts w:eastAsiaTheme="minorEastAsia"/>
            <w:color w:val="000000" w:themeColor="text1"/>
            <w:kern w:val="24"/>
          </w:rPr>
          <w:delText>reserv</w:delText>
        </w:r>
      </w:del>
      <w:ins w:id="104" w:author="Ave Osman" w:date="2025-11-24T01:40:00Z">
        <w:r w:rsidR="00AF14D0">
          <w:rPr>
            <w:rFonts w:eastAsiaTheme="minorEastAsia"/>
            <w:color w:val="000000" w:themeColor="text1"/>
            <w:kern w:val="24"/>
          </w:rPr>
          <w:t xml:space="preserve">kriisirolli </w:t>
        </w:r>
      </w:ins>
      <w:r w:rsidRPr="006C1E43">
        <w:rPr>
          <w:rFonts w:eastAsiaTheme="minorEastAsia"/>
          <w:color w:val="000000" w:themeColor="text1"/>
          <w:kern w:val="24"/>
        </w:rPr>
        <w:t>ametnike kaasamise uus kontseptsioon on välja töötatud ja rakendatud.</w:t>
      </w:r>
    </w:p>
    <w:p w14:paraId="28DBC149" w14:textId="77777777" w:rsidR="00345E08" w:rsidRPr="006C1E43" w:rsidRDefault="00345E08" w:rsidP="00345E08">
      <w:pPr>
        <w:pStyle w:val="NormalWeb"/>
        <w:kinsoku w:val="0"/>
        <w:overflowPunct w:val="0"/>
        <w:spacing w:before="0" w:after="0" w:afterAutospacing="0"/>
        <w:jc w:val="both"/>
        <w:textAlignment w:val="baseline"/>
        <w:rPr>
          <w:rFonts w:eastAsiaTheme="minorEastAsia"/>
          <w:color w:val="000000" w:themeColor="text1"/>
          <w:kern w:val="24"/>
        </w:rPr>
      </w:pPr>
    </w:p>
    <w:p w14:paraId="1192D514" w14:textId="77777777" w:rsidR="00345E08" w:rsidRPr="006C1E43" w:rsidRDefault="00345E08" w:rsidP="00345E08">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932"/>
        <w:jc w:val="both"/>
        <w:rPr>
          <w:rFonts w:ascii="Times New Roman" w:hAnsi="Times New Roman" w:cs="Times New Roman"/>
          <w:sz w:val="24"/>
          <w:szCs w:val="24"/>
        </w:rPr>
      </w:pPr>
      <w:r w:rsidRPr="006C1E43">
        <w:rPr>
          <w:rFonts w:ascii="Times New Roman" w:hAnsi="Times New Roman" w:cs="Times New Roman"/>
          <w:sz w:val="24"/>
          <w:szCs w:val="24"/>
        </w:rPr>
        <w:t>Projekti sihtrühm</w:t>
      </w:r>
    </w:p>
    <w:p w14:paraId="490525A6" w14:textId="77777777" w:rsidR="00345E08" w:rsidRPr="006C1E43" w:rsidRDefault="00345E08" w:rsidP="00345E0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cs="Times New Roman"/>
          <w:sz w:val="24"/>
          <w:szCs w:val="24"/>
        </w:rPr>
      </w:pPr>
      <w:r w:rsidRPr="006C1E43">
        <w:rPr>
          <w:rFonts w:ascii="Times New Roman" w:hAnsi="Times New Roman" w:cs="Times New Roman"/>
          <w:sz w:val="24"/>
          <w:szCs w:val="24"/>
        </w:rPr>
        <w:t>Projekti sihtrühmaks on rahvusvahelise kaitse taotlejad ja saajad ning PPA ametnikud.</w:t>
      </w:r>
    </w:p>
    <w:p w14:paraId="658232C9" w14:textId="77777777" w:rsidR="00345E08" w:rsidRPr="006C1E43" w:rsidRDefault="00345E08" w:rsidP="00345E0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14:paraId="4EE32EEC" w14:textId="77777777" w:rsidR="00345E08" w:rsidRPr="001E5256" w:rsidRDefault="00345E08" w:rsidP="00345E08">
      <w:pPr>
        <w:pStyle w:val="ListParagraph"/>
        <w:numPr>
          <w:ilvl w:val="2"/>
          <w:numId w:val="2"/>
        </w:numPr>
        <w:tabs>
          <w:tab w:val="left" w:pos="709"/>
          <w:tab w:val="left" w:pos="142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1134"/>
        <w:jc w:val="both"/>
        <w:rPr>
          <w:rFonts w:ascii="Times New Roman" w:hAnsi="Times New Roman" w:cs="Times New Roman"/>
          <w:sz w:val="24"/>
          <w:szCs w:val="24"/>
        </w:rPr>
      </w:pPr>
      <w:r w:rsidRPr="001E5256">
        <w:rPr>
          <w:rFonts w:ascii="Times New Roman" w:hAnsi="Times New Roman" w:cs="Times New Roman"/>
          <w:sz w:val="24"/>
          <w:szCs w:val="24"/>
        </w:rPr>
        <w:t>Projekti abikõlblikkuse periood</w:t>
      </w:r>
    </w:p>
    <w:p w14:paraId="7C8BEEC5" w14:textId="365C1461" w:rsidR="00345E08" w:rsidRPr="006C1E43" w:rsidRDefault="00345E08" w:rsidP="00345E08">
      <w:pPr>
        <w:spacing w:after="0" w:line="240" w:lineRule="auto"/>
        <w:ind w:firstLine="709"/>
        <w:jc w:val="both"/>
        <w:rPr>
          <w:rFonts w:ascii="Times New Roman" w:hAnsi="Times New Roman" w:cs="Times New Roman"/>
          <w:sz w:val="24"/>
          <w:szCs w:val="24"/>
        </w:rPr>
      </w:pPr>
      <w:r w:rsidRPr="006C1E43">
        <w:rPr>
          <w:rFonts w:ascii="Times New Roman" w:hAnsi="Times New Roman" w:cs="Times New Roman"/>
          <w:sz w:val="24"/>
          <w:szCs w:val="24"/>
        </w:rPr>
        <w:t>Projekti tegevused viiakse ellu perioodil 01.01.2023–31.12.202</w:t>
      </w:r>
      <w:del w:id="105" w:author="Ave Osman" w:date="2025-11-24T01:41:00Z">
        <w:r w:rsidRPr="006C1E43" w:rsidDel="00AF14D0">
          <w:rPr>
            <w:rFonts w:ascii="Times New Roman" w:hAnsi="Times New Roman" w:cs="Times New Roman"/>
            <w:sz w:val="24"/>
            <w:szCs w:val="24"/>
          </w:rPr>
          <w:delText>7</w:delText>
        </w:r>
      </w:del>
      <w:ins w:id="106" w:author="Ave Osman" w:date="2025-11-24T01:41:00Z">
        <w:r w:rsidR="00AF14D0">
          <w:rPr>
            <w:rFonts w:ascii="Times New Roman" w:hAnsi="Times New Roman" w:cs="Times New Roman"/>
            <w:sz w:val="24"/>
            <w:szCs w:val="24"/>
          </w:rPr>
          <w:t>8</w:t>
        </w:r>
      </w:ins>
      <w:r w:rsidRPr="006C1E43">
        <w:rPr>
          <w:rFonts w:ascii="Times New Roman" w:hAnsi="Times New Roman" w:cs="Times New Roman"/>
          <w:sz w:val="24"/>
          <w:szCs w:val="24"/>
        </w:rPr>
        <w:t xml:space="preserve">. </w:t>
      </w:r>
    </w:p>
    <w:p w14:paraId="1F53F002" w14:textId="77777777" w:rsidR="00345E08" w:rsidRPr="006C1E43" w:rsidRDefault="00345E08" w:rsidP="00345E08">
      <w:pPr>
        <w:spacing w:after="0" w:line="240" w:lineRule="auto"/>
        <w:ind w:firstLine="709"/>
        <w:jc w:val="both"/>
        <w:rPr>
          <w:rFonts w:ascii="Times New Roman" w:hAnsi="Times New Roman" w:cs="Times New Roman"/>
          <w:sz w:val="24"/>
          <w:szCs w:val="24"/>
        </w:rPr>
      </w:pPr>
    </w:p>
    <w:p w14:paraId="722B3AB1" w14:textId="77777777" w:rsidR="00345E08" w:rsidRPr="006C1E43" w:rsidRDefault="00345E08" w:rsidP="00345E08">
      <w:pPr>
        <w:spacing w:after="0" w:line="240" w:lineRule="auto"/>
        <w:ind w:firstLine="708"/>
        <w:jc w:val="both"/>
        <w:rPr>
          <w:rFonts w:ascii="Times New Roman" w:hAnsi="Times New Roman" w:cs="Times New Roman"/>
          <w:sz w:val="24"/>
          <w:szCs w:val="24"/>
        </w:rPr>
      </w:pPr>
      <w:r w:rsidRPr="006C1E43">
        <w:rPr>
          <w:rFonts w:ascii="Times New Roman" w:hAnsi="Times New Roman" w:cs="Times New Roman"/>
          <w:sz w:val="24"/>
          <w:szCs w:val="24"/>
        </w:rPr>
        <w:t>Projekti abikõlblikud kulud:</w:t>
      </w:r>
    </w:p>
    <w:p w14:paraId="7F777A74" w14:textId="37EE440A" w:rsidR="00345E08" w:rsidRPr="006C1E43" w:rsidRDefault="00345E08" w:rsidP="00345E08">
      <w:pPr>
        <w:numPr>
          <w:ilvl w:val="0"/>
          <w:numId w:val="24"/>
        </w:numPr>
        <w:spacing w:after="0" w:line="240" w:lineRule="auto"/>
        <w:jc w:val="both"/>
        <w:rPr>
          <w:rFonts w:ascii="Times New Roman" w:eastAsiaTheme="minorEastAsia" w:hAnsi="Times New Roman" w:cs="Times New Roman"/>
          <w:color w:val="000000" w:themeColor="text1"/>
          <w:kern w:val="24"/>
          <w:sz w:val="24"/>
          <w:szCs w:val="24"/>
          <w:lang w:eastAsia="et-EE"/>
        </w:rPr>
      </w:pPr>
      <w:r w:rsidRPr="006C1E43">
        <w:rPr>
          <w:rFonts w:ascii="Times New Roman" w:eastAsiaTheme="minorEastAsia" w:hAnsi="Times New Roman" w:cs="Times New Roman"/>
          <w:color w:val="000000" w:themeColor="text1"/>
          <w:kern w:val="24"/>
          <w:sz w:val="24"/>
          <w:szCs w:val="24"/>
          <w:lang w:eastAsia="et-EE"/>
        </w:rPr>
        <w:t xml:space="preserve">personalikulud (nt </w:t>
      </w:r>
      <w:ins w:id="107" w:author="Ave Osman" w:date="2025-11-24T01:43:00Z">
        <w:r w:rsidR="00450CEC">
          <w:rPr>
            <w:rFonts w:ascii="Times New Roman" w:eastAsiaTheme="minorEastAsia" w:hAnsi="Times New Roman" w:cs="Times New Roman"/>
            <w:color w:val="000000" w:themeColor="text1"/>
            <w:kern w:val="24"/>
            <w:sz w:val="24"/>
            <w:szCs w:val="24"/>
            <w:lang w:eastAsia="et-EE"/>
          </w:rPr>
          <w:t xml:space="preserve">arenduseksperdi, andmekaitse eksperdi, </w:t>
        </w:r>
      </w:ins>
      <w:r w:rsidRPr="006C1E43">
        <w:rPr>
          <w:rFonts w:ascii="Times New Roman" w:eastAsiaTheme="minorEastAsia" w:hAnsi="Times New Roman" w:cs="Times New Roman"/>
          <w:color w:val="000000" w:themeColor="text1"/>
          <w:kern w:val="24"/>
          <w:sz w:val="24"/>
          <w:szCs w:val="24"/>
          <w:lang w:eastAsia="et-EE"/>
        </w:rPr>
        <w:t>päritoluriigi teabe ekspertide, juristide, nõustajate, menetlejate, rahvusvahelise kaitse teenuse infosüsteemide peakasutaja ning projektijuhtimisega seotud tööjõukulu);</w:t>
      </w:r>
    </w:p>
    <w:p w14:paraId="25A1B28C" w14:textId="703B3BA1" w:rsidR="00345E08" w:rsidRPr="006C1E43" w:rsidRDefault="00345E08" w:rsidP="00345E08">
      <w:pPr>
        <w:numPr>
          <w:ilvl w:val="0"/>
          <w:numId w:val="24"/>
        </w:numPr>
        <w:spacing w:after="0" w:line="240" w:lineRule="auto"/>
        <w:jc w:val="both"/>
        <w:rPr>
          <w:rFonts w:ascii="Times New Roman" w:eastAsiaTheme="minorEastAsia" w:hAnsi="Times New Roman" w:cs="Times New Roman"/>
          <w:color w:val="000000" w:themeColor="text1"/>
          <w:kern w:val="24"/>
          <w:sz w:val="24"/>
          <w:szCs w:val="24"/>
          <w:lang w:eastAsia="et-EE"/>
        </w:rPr>
      </w:pPr>
      <w:bookmarkStart w:id="108" w:name="_Hlk120531360"/>
      <w:r w:rsidRPr="006C1E43">
        <w:rPr>
          <w:rFonts w:ascii="Times New Roman" w:eastAsiaTheme="minorEastAsia" w:hAnsi="Times New Roman" w:cs="Times New Roman"/>
          <w:color w:val="000000" w:themeColor="text1"/>
          <w:kern w:val="24"/>
          <w:sz w:val="24"/>
          <w:szCs w:val="24"/>
          <w:lang w:eastAsia="et-EE"/>
        </w:rPr>
        <w:t xml:space="preserve">õppevisiitidel, seminaridel, konverentsidel, kohtumistel ja koolitustel osalemise kulud (sh päevaraha, transport, majutus, osalustasud, kindlustus). </w:t>
      </w:r>
      <w:bookmarkStart w:id="109" w:name="_Hlk120196384"/>
      <w:r w:rsidRPr="006C1E43">
        <w:rPr>
          <w:rFonts w:ascii="Times New Roman" w:eastAsiaTheme="minorEastAsia" w:hAnsi="Times New Roman" w:cs="Times New Roman"/>
          <w:color w:val="000000" w:themeColor="text1"/>
          <w:kern w:val="24"/>
          <w:sz w:val="24"/>
          <w:szCs w:val="24"/>
          <w:lang w:eastAsia="et-EE"/>
        </w:rPr>
        <w:t>Kolmandates riikides toimuvatel koolitustel, seminaridel ja konverentsidel osalemine ning neisse õppevisiidi korraldamine tuleb eelnevat kooskõlastada SiMiga.</w:t>
      </w:r>
      <w:bookmarkEnd w:id="109"/>
      <w:r w:rsidRPr="006C1E43">
        <w:rPr>
          <w:rFonts w:ascii="Times New Roman" w:eastAsiaTheme="minorEastAsia" w:hAnsi="Times New Roman" w:cs="Times New Roman"/>
          <w:color w:val="000000" w:themeColor="text1"/>
          <w:kern w:val="24"/>
          <w:sz w:val="24"/>
          <w:szCs w:val="24"/>
          <w:lang w:eastAsia="et-EE"/>
        </w:rPr>
        <w:t xml:space="preserve"> Vastav põhjendus esitada SiMile e-toetuse keskkonna kaudu vähemalt 45 päeva enne õppevisiidi, koolituse, seminari või konverentsi toimumist</w:t>
      </w:r>
      <w:bookmarkEnd w:id="108"/>
      <w:r w:rsidRPr="006C1E43">
        <w:rPr>
          <w:rFonts w:ascii="Times New Roman" w:eastAsiaTheme="minorEastAsia" w:hAnsi="Times New Roman" w:cs="Times New Roman"/>
          <w:color w:val="000000" w:themeColor="text1"/>
          <w:kern w:val="24"/>
          <w:sz w:val="24"/>
          <w:szCs w:val="24"/>
          <w:lang w:eastAsia="et-EE"/>
        </w:rPr>
        <w:t>;</w:t>
      </w:r>
    </w:p>
    <w:p w14:paraId="474B68D2" w14:textId="77777777" w:rsidR="00345E08" w:rsidRPr="006C1E43" w:rsidRDefault="00345E08" w:rsidP="00345E08">
      <w:pPr>
        <w:numPr>
          <w:ilvl w:val="0"/>
          <w:numId w:val="24"/>
        </w:numPr>
        <w:spacing w:after="0" w:line="240" w:lineRule="auto"/>
        <w:jc w:val="both"/>
        <w:rPr>
          <w:rFonts w:ascii="Times New Roman" w:eastAsiaTheme="minorEastAsia" w:hAnsi="Times New Roman" w:cs="Times New Roman"/>
          <w:color w:val="000000" w:themeColor="text1"/>
          <w:kern w:val="24"/>
          <w:sz w:val="24"/>
          <w:szCs w:val="24"/>
          <w:lang w:eastAsia="et-EE"/>
        </w:rPr>
      </w:pPr>
      <w:r w:rsidRPr="006C1E43">
        <w:rPr>
          <w:rFonts w:ascii="Times New Roman" w:eastAsiaTheme="minorEastAsia" w:hAnsi="Times New Roman" w:cs="Times New Roman"/>
          <w:color w:val="000000" w:themeColor="text1"/>
          <w:kern w:val="24"/>
          <w:sz w:val="24"/>
          <w:szCs w:val="24"/>
          <w:lang w:eastAsia="et-EE"/>
        </w:rPr>
        <w:t>koolituskulud (sh koolitajate tasud, koolituse korraldamine, materjalide koostamine jne);</w:t>
      </w:r>
    </w:p>
    <w:p w14:paraId="33011077" w14:textId="77777777" w:rsidR="00345E08" w:rsidRPr="006C1E43" w:rsidRDefault="00345E08" w:rsidP="00345E08">
      <w:pPr>
        <w:numPr>
          <w:ilvl w:val="0"/>
          <w:numId w:val="24"/>
        </w:numPr>
        <w:spacing w:after="0" w:line="240" w:lineRule="auto"/>
        <w:jc w:val="both"/>
        <w:rPr>
          <w:rFonts w:ascii="Times New Roman" w:eastAsiaTheme="minorEastAsia" w:hAnsi="Times New Roman" w:cs="Times New Roman"/>
          <w:color w:val="000000" w:themeColor="text1"/>
          <w:kern w:val="24"/>
          <w:sz w:val="24"/>
          <w:szCs w:val="24"/>
          <w:lang w:eastAsia="et-EE"/>
        </w:rPr>
      </w:pPr>
      <w:r w:rsidRPr="006C1E43">
        <w:rPr>
          <w:rFonts w:ascii="Times New Roman" w:eastAsiaTheme="minorEastAsia" w:hAnsi="Times New Roman" w:cs="Times New Roman"/>
          <w:color w:val="000000" w:themeColor="text1"/>
          <w:kern w:val="24"/>
          <w:sz w:val="24"/>
          <w:szCs w:val="24"/>
          <w:lang w:eastAsia="et-EE"/>
        </w:rPr>
        <w:t>seadmete soetamine/rent (nt IKT vahendid);</w:t>
      </w:r>
    </w:p>
    <w:p w14:paraId="4AE16658" w14:textId="77777777" w:rsidR="00345E08" w:rsidRPr="006C1E43" w:rsidRDefault="00345E08" w:rsidP="00345E08">
      <w:pPr>
        <w:numPr>
          <w:ilvl w:val="0"/>
          <w:numId w:val="24"/>
        </w:numPr>
        <w:spacing w:after="0" w:line="240" w:lineRule="auto"/>
        <w:jc w:val="both"/>
        <w:rPr>
          <w:rFonts w:ascii="Times New Roman" w:eastAsiaTheme="minorEastAsia" w:hAnsi="Times New Roman" w:cs="Times New Roman"/>
          <w:color w:val="000000" w:themeColor="text1"/>
          <w:kern w:val="24"/>
          <w:sz w:val="24"/>
          <w:szCs w:val="24"/>
          <w:lang w:eastAsia="et-EE"/>
        </w:rPr>
      </w:pPr>
      <w:r w:rsidRPr="006C1E43">
        <w:rPr>
          <w:rFonts w:ascii="Times New Roman" w:eastAsiaTheme="minorEastAsia" w:hAnsi="Times New Roman" w:cs="Times New Roman"/>
          <w:color w:val="000000" w:themeColor="text1"/>
          <w:kern w:val="24"/>
          <w:sz w:val="24"/>
          <w:szCs w:val="24"/>
          <w:lang w:eastAsia="et-EE"/>
        </w:rPr>
        <w:t>kommunikatsioonitegevuste ja teavitamise kulu;</w:t>
      </w:r>
    </w:p>
    <w:p w14:paraId="442011E3" w14:textId="77777777" w:rsidR="00345E08" w:rsidRPr="006C1E43" w:rsidRDefault="00345E08" w:rsidP="00345E08">
      <w:pPr>
        <w:numPr>
          <w:ilvl w:val="0"/>
          <w:numId w:val="24"/>
        </w:numPr>
        <w:spacing w:after="0" w:line="240" w:lineRule="auto"/>
        <w:jc w:val="both"/>
        <w:rPr>
          <w:rFonts w:ascii="Times New Roman" w:eastAsiaTheme="minorEastAsia" w:hAnsi="Times New Roman" w:cs="Times New Roman"/>
          <w:color w:val="000000" w:themeColor="text1"/>
          <w:kern w:val="24"/>
          <w:sz w:val="24"/>
          <w:szCs w:val="24"/>
          <w:lang w:eastAsia="et-EE"/>
        </w:rPr>
      </w:pPr>
      <w:r w:rsidRPr="006C1E43">
        <w:rPr>
          <w:rFonts w:ascii="Times New Roman" w:eastAsiaTheme="minorEastAsia" w:hAnsi="Times New Roman" w:cs="Times New Roman"/>
          <w:color w:val="000000" w:themeColor="text1"/>
          <w:kern w:val="24"/>
          <w:sz w:val="24"/>
          <w:szCs w:val="24"/>
          <w:lang w:eastAsia="et-EE"/>
        </w:rPr>
        <w:t>erisoodustusena käsitatav kulu ja sellelt makstavad maksud.</w:t>
      </w:r>
    </w:p>
    <w:p w14:paraId="3F6035CC" w14:textId="4586A48F" w:rsidR="003E2D63" w:rsidRPr="006C1E43" w:rsidRDefault="003E2D63" w:rsidP="003E2D63">
      <w:pPr>
        <w:spacing w:after="0" w:line="264" w:lineRule="auto"/>
        <w:ind w:left="708"/>
        <w:rPr>
          <w:rFonts w:ascii="Times New Roman" w:hAnsi="Times New Roman" w:cs="Times New Roman"/>
          <w:sz w:val="24"/>
          <w:szCs w:val="24"/>
        </w:rPr>
      </w:pPr>
      <w:bookmarkStart w:id="110" w:name="_Hlk189568773"/>
      <w:r w:rsidRPr="006C1E43">
        <w:rPr>
          <w:rFonts w:ascii="Times New Roman" w:hAnsi="Times New Roman" w:cs="Times New Roman"/>
          <w:sz w:val="24"/>
          <w:szCs w:val="24"/>
        </w:rPr>
        <w:t>(</w:t>
      </w:r>
      <w:r w:rsidRPr="006C1E43">
        <w:rPr>
          <w:rFonts w:ascii="Times New Roman" w:hAnsi="Times New Roman" w:cs="Times New Roman"/>
          <w:i/>
          <w:iCs/>
          <w:sz w:val="24"/>
          <w:szCs w:val="24"/>
        </w:rPr>
        <w:t>muudetud siseministri 21.06.2024 käskkirjaga nr 1-3/67</w:t>
      </w:r>
      <w:r w:rsidRPr="006C1E43">
        <w:rPr>
          <w:rFonts w:ascii="Times New Roman" w:hAnsi="Times New Roman" w:cs="Times New Roman"/>
          <w:sz w:val="24"/>
          <w:szCs w:val="24"/>
        </w:rPr>
        <w:t>)</w:t>
      </w:r>
      <w:ins w:id="111" w:author="Ave Osman" w:date="2025-11-24T01:43:00Z">
        <w:r w:rsidR="00450CEC">
          <w:rPr>
            <w:rFonts w:ascii="Times New Roman" w:hAnsi="Times New Roman" w:cs="Times New Roman"/>
            <w:sz w:val="24"/>
            <w:szCs w:val="24"/>
          </w:rPr>
          <w:t xml:space="preserve"> </w:t>
        </w:r>
      </w:ins>
    </w:p>
    <w:bookmarkEnd w:id="110"/>
    <w:p w14:paraId="42C069B4" w14:textId="77777777" w:rsidR="003E2D63" w:rsidRPr="006C1E43" w:rsidRDefault="003E2D63" w:rsidP="00345E08">
      <w:pPr>
        <w:spacing w:after="0" w:line="240" w:lineRule="auto"/>
        <w:jc w:val="both"/>
        <w:rPr>
          <w:rFonts w:ascii="Times New Roman" w:hAnsi="Times New Roman" w:cs="Times New Roman"/>
          <w:sz w:val="24"/>
          <w:szCs w:val="24"/>
        </w:rPr>
      </w:pPr>
    </w:p>
    <w:p w14:paraId="4B51640A" w14:textId="77777777" w:rsidR="00345E08" w:rsidRDefault="00345E08" w:rsidP="00345E08">
      <w:pPr>
        <w:pStyle w:val="ListParagraph"/>
        <w:numPr>
          <w:ilvl w:val="2"/>
          <w:numId w:val="2"/>
        </w:numPr>
        <w:spacing w:after="0" w:line="240" w:lineRule="auto"/>
        <w:ind w:left="709" w:hanging="709"/>
        <w:jc w:val="both"/>
        <w:rPr>
          <w:ins w:id="112" w:author="Ave Osman" w:date="2025-11-24T10:41:00Z"/>
          <w:rFonts w:ascii="Times New Roman" w:hAnsi="Times New Roman" w:cs="Times New Roman"/>
          <w:sz w:val="24"/>
          <w:szCs w:val="24"/>
        </w:rPr>
      </w:pPr>
      <w:r w:rsidRPr="006C1E43">
        <w:rPr>
          <w:rFonts w:ascii="Times New Roman" w:hAnsi="Times New Roman" w:cs="Times New Roman"/>
          <w:sz w:val="24"/>
          <w:szCs w:val="24"/>
        </w:rPr>
        <w:t>Projekti elluviija: Politsei- ja Piirivalveamet</w:t>
      </w:r>
      <w:bookmarkEnd w:id="62"/>
      <w:r w:rsidRPr="006C1E43">
        <w:rPr>
          <w:rFonts w:ascii="Times New Roman" w:hAnsi="Times New Roman" w:cs="Times New Roman"/>
          <w:sz w:val="24"/>
          <w:szCs w:val="24"/>
        </w:rPr>
        <w:t xml:space="preserve"> </w:t>
      </w:r>
    </w:p>
    <w:p w14:paraId="677772AF" w14:textId="19D2BE85" w:rsidR="005D6EA3" w:rsidRPr="00AE3231" w:rsidRDefault="005D6EA3" w:rsidP="005D6EA3">
      <w:pPr>
        <w:spacing w:after="0" w:line="240" w:lineRule="auto"/>
        <w:ind w:left="0"/>
        <w:jc w:val="both"/>
        <w:rPr>
          <w:rFonts w:ascii="Times New Roman" w:hAnsi="Times New Roman" w:cs="Times New Roman"/>
          <w:sz w:val="24"/>
          <w:szCs w:val="24"/>
        </w:rPr>
      </w:pPr>
      <w:ins w:id="113" w:author="Ave Osman" w:date="2025-11-24T10:41:00Z">
        <w:r w:rsidRPr="00E74881">
          <w:rPr>
            <w:rFonts w:ascii="Times New Roman" w:hAnsi="Times New Roman" w:cs="Times New Roman"/>
            <w:sz w:val="24"/>
            <w:szCs w:val="24"/>
          </w:rPr>
          <w:t>(</w:t>
        </w:r>
        <w:r w:rsidRPr="00E74881">
          <w:rPr>
            <w:rFonts w:ascii="Times New Roman" w:hAnsi="Times New Roman" w:cs="Times New Roman"/>
            <w:i/>
            <w:iCs/>
            <w:sz w:val="24"/>
            <w:szCs w:val="24"/>
          </w:rPr>
          <w:t xml:space="preserve">muudetud siseministri </w:t>
        </w:r>
        <w:r>
          <w:rPr>
            <w:rFonts w:ascii="Times New Roman" w:hAnsi="Times New Roman" w:cs="Times New Roman"/>
            <w:i/>
            <w:iCs/>
            <w:sz w:val="24"/>
            <w:szCs w:val="24"/>
          </w:rPr>
          <w:t>pp</w:t>
        </w:r>
        <w:r w:rsidRPr="00E74881">
          <w:rPr>
            <w:rFonts w:ascii="Times New Roman" w:hAnsi="Times New Roman" w:cs="Times New Roman"/>
            <w:i/>
            <w:iCs/>
            <w:sz w:val="24"/>
            <w:szCs w:val="24"/>
          </w:rPr>
          <w:t>.</w:t>
        </w:r>
        <w:r>
          <w:rPr>
            <w:rFonts w:ascii="Times New Roman" w:hAnsi="Times New Roman" w:cs="Times New Roman"/>
            <w:i/>
            <w:iCs/>
            <w:sz w:val="24"/>
            <w:szCs w:val="24"/>
          </w:rPr>
          <w:t>kk</w:t>
        </w:r>
        <w:r w:rsidRPr="00E74881">
          <w:rPr>
            <w:rFonts w:ascii="Times New Roman" w:hAnsi="Times New Roman" w:cs="Times New Roman"/>
            <w:i/>
            <w:iCs/>
            <w:sz w:val="24"/>
            <w:szCs w:val="24"/>
          </w:rPr>
          <w:t>.</w:t>
        </w:r>
        <w:r>
          <w:rPr>
            <w:rFonts w:ascii="Times New Roman" w:hAnsi="Times New Roman" w:cs="Times New Roman"/>
            <w:i/>
            <w:iCs/>
            <w:sz w:val="24"/>
            <w:szCs w:val="24"/>
          </w:rPr>
          <w:t>aaaa</w:t>
        </w:r>
        <w:r w:rsidRPr="00E74881">
          <w:rPr>
            <w:rFonts w:ascii="Times New Roman" w:hAnsi="Times New Roman" w:cs="Times New Roman"/>
            <w:i/>
            <w:iCs/>
            <w:sz w:val="24"/>
            <w:szCs w:val="24"/>
          </w:rPr>
          <w:t xml:space="preserve"> käskkirjaga nr 1-3/</w:t>
        </w:r>
        <w:r>
          <w:rPr>
            <w:rFonts w:ascii="Times New Roman" w:hAnsi="Times New Roman" w:cs="Times New Roman"/>
            <w:i/>
            <w:iCs/>
            <w:sz w:val="24"/>
            <w:szCs w:val="24"/>
          </w:rPr>
          <w:t>X</w:t>
        </w:r>
        <w:r w:rsidRPr="00E74881">
          <w:rPr>
            <w:rFonts w:ascii="Times New Roman" w:hAnsi="Times New Roman" w:cs="Times New Roman"/>
            <w:sz w:val="24"/>
            <w:szCs w:val="24"/>
          </w:rPr>
          <w:t>)</w:t>
        </w:r>
      </w:ins>
    </w:p>
    <w:p w14:paraId="0C77AAA1" w14:textId="77777777" w:rsidR="00345E08" w:rsidRPr="006C1E43" w:rsidRDefault="00345E08" w:rsidP="00345E08">
      <w:pPr>
        <w:pStyle w:val="ListParagraph"/>
        <w:spacing w:after="0" w:line="240" w:lineRule="auto"/>
        <w:ind w:left="2436"/>
        <w:jc w:val="both"/>
        <w:rPr>
          <w:rFonts w:ascii="Times New Roman" w:hAnsi="Times New Roman" w:cs="Times New Roman"/>
          <w:b/>
          <w:bCs/>
          <w:sz w:val="24"/>
          <w:szCs w:val="24"/>
        </w:rPr>
      </w:pPr>
    </w:p>
    <w:p w14:paraId="65D9918B" w14:textId="77777777" w:rsidR="00345E08" w:rsidRPr="006C1E43" w:rsidRDefault="00345E08" w:rsidP="00345E08">
      <w:pPr>
        <w:pStyle w:val="ListParagraph"/>
        <w:numPr>
          <w:ilvl w:val="1"/>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500"/>
        <w:jc w:val="both"/>
        <w:rPr>
          <w:rFonts w:ascii="Times New Roman" w:hAnsi="Times New Roman" w:cs="Times New Roman"/>
          <w:sz w:val="24"/>
          <w:szCs w:val="24"/>
        </w:rPr>
      </w:pPr>
      <w:r w:rsidRPr="006C1E43">
        <w:rPr>
          <w:rFonts w:ascii="Times New Roman" w:hAnsi="Times New Roman" w:cs="Times New Roman"/>
          <w:b/>
          <w:sz w:val="24"/>
          <w:szCs w:val="24"/>
        </w:rPr>
        <w:t>Varjupaiga valdkonna IT arendused</w:t>
      </w:r>
    </w:p>
    <w:p w14:paraId="66B15E08" w14:textId="77777777" w:rsidR="00345E08" w:rsidRPr="006C1E43" w:rsidRDefault="00345E08" w:rsidP="00345E0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14:paraId="3D713F42" w14:textId="77777777" w:rsidR="00345E08" w:rsidRPr="006C1E43" w:rsidRDefault="00345E08" w:rsidP="00345E08">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932"/>
        <w:jc w:val="both"/>
        <w:rPr>
          <w:rFonts w:ascii="Times New Roman" w:hAnsi="Times New Roman" w:cs="Times New Roman"/>
          <w:sz w:val="24"/>
          <w:szCs w:val="24"/>
        </w:rPr>
      </w:pPr>
      <w:bookmarkStart w:id="114" w:name="_Hlk208911880"/>
      <w:r w:rsidRPr="006C1E43">
        <w:rPr>
          <w:rFonts w:ascii="Times New Roman" w:hAnsi="Times New Roman" w:cs="Times New Roman"/>
          <w:sz w:val="24"/>
          <w:szCs w:val="24"/>
        </w:rPr>
        <w:t>Projekti eesmärk ja sisu</w:t>
      </w:r>
    </w:p>
    <w:p w14:paraId="3C94A576" w14:textId="77777777" w:rsidR="00345E08" w:rsidRPr="006C1E43" w:rsidRDefault="00345E08" w:rsidP="00345E0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cs="Times New Roman"/>
          <w:sz w:val="24"/>
          <w:szCs w:val="24"/>
        </w:rPr>
      </w:pPr>
      <w:r w:rsidRPr="006C1E43">
        <w:rPr>
          <w:rFonts w:ascii="Times New Roman" w:hAnsi="Times New Roman" w:cs="Times New Roman"/>
          <w:sz w:val="24"/>
          <w:szCs w:val="24"/>
        </w:rPr>
        <w:t xml:space="preserve">Projekti eesmärk on rahvusvahelise kaitse valdkonna infosüsteemide (nt RAKS jmt) järjepidev arendamine ja parimate lahenduste väljatöötamine ning töösse rakendamine. </w:t>
      </w:r>
    </w:p>
    <w:p w14:paraId="2D9C7B95" w14:textId="77777777" w:rsidR="00345E08" w:rsidRPr="006C1E43" w:rsidRDefault="00345E08" w:rsidP="00345E0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425"/>
        <w:jc w:val="both"/>
        <w:rPr>
          <w:rFonts w:ascii="Times New Roman" w:hAnsi="Times New Roman" w:cs="Times New Roman"/>
          <w:sz w:val="24"/>
          <w:szCs w:val="24"/>
        </w:rPr>
      </w:pPr>
    </w:p>
    <w:p w14:paraId="673DC331" w14:textId="77777777" w:rsidR="00345E08" w:rsidRPr="006C1E43" w:rsidRDefault="00345E08" w:rsidP="00345E0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425"/>
        <w:jc w:val="both"/>
        <w:rPr>
          <w:rFonts w:ascii="Times New Roman" w:hAnsi="Times New Roman" w:cs="Times New Roman"/>
          <w:sz w:val="24"/>
          <w:szCs w:val="24"/>
        </w:rPr>
      </w:pPr>
      <w:r w:rsidRPr="006C1E43">
        <w:rPr>
          <w:rFonts w:ascii="Times New Roman" w:hAnsi="Times New Roman" w:cs="Times New Roman"/>
          <w:sz w:val="24"/>
          <w:szCs w:val="24"/>
        </w:rPr>
        <w:t>Projekti raames viiakse ellu järgmised tegevused:</w:t>
      </w:r>
    </w:p>
    <w:p w14:paraId="47761441" w14:textId="77777777" w:rsidR="00345E08" w:rsidRPr="006C1E43" w:rsidRDefault="00345E08" w:rsidP="00345E08">
      <w:pPr>
        <w:pStyle w:val="NormalWeb"/>
        <w:numPr>
          <w:ilvl w:val="0"/>
          <w:numId w:val="25"/>
        </w:numPr>
        <w:kinsoku w:val="0"/>
        <w:overflowPunct w:val="0"/>
        <w:spacing w:before="0" w:after="0" w:afterAutospacing="0"/>
        <w:ind w:left="993" w:hanging="284"/>
        <w:jc w:val="both"/>
        <w:textAlignment w:val="baseline"/>
        <w:rPr>
          <w:b/>
        </w:rPr>
      </w:pPr>
      <w:r w:rsidRPr="006C1E43">
        <w:rPr>
          <w:rFonts w:eastAsiaTheme="minorEastAsia"/>
          <w:color w:val="000000" w:themeColor="text1"/>
          <w:kern w:val="24"/>
        </w:rPr>
        <w:t>SMITi rahvusvahelise kaitse teenuse püsimeeskonna ja vajadusel välispartnerite kaasamise rahastamine;</w:t>
      </w:r>
    </w:p>
    <w:p w14:paraId="17F3D935" w14:textId="77777777" w:rsidR="00345E08" w:rsidRPr="006C1E43" w:rsidRDefault="00345E08" w:rsidP="00345E08">
      <w:pPr>
        <w:pStyle w:val="NormalWeb"/>
        <w:numPr>
          <w:ilvl w:val="0"/>
          <w:numId w:val="25"/>
        </w:numPr>
        <w:kinsoku w:val="0"/>
        <w:overflowPunct w:val="0"/>
        <w:spacing w:before="0" w:after="0" w:afterAutospacing="0"/>
        <w:ind w:left="993" w:hanging="284"/>
        <w:jc w:val="both"/>
        <w:textAlignment w:val="baseline"/>
        <w:rPr>
          <w:rFonts w:eastAsiaTheme="minorEastAsia"/>
          <w:color w:val="000000" w:themeColor="text1"/>
          <w:kern w:val="24"/>
        </w:rPr>
      </w:pPr>
      <w:r w:rsidRPr="006C1E43">
        <w:rPr>
          <w:rFonts w:eastAsiaTheme="minorEastAsia"/>
          <w:color w:val="000000" w:themeColor="text1"/>
          <w:kern w:val="24"/>
        </w:rPr>
        <w:t>rahvusvahelise kaitse valdkonna infosüsteemide parimate lahenduste väljatöötamine ja analüüsitööde realiseerimine;</w:t>
      </w:r>
    </w:p>
    <w:p w14:paraId="00E086B2" w14:textId="77777777" w:rsidR="00345E08" w:rsidRPr="006C1E43" w:rsidRDefault="00345E08" w:rsidP="00345E08">
      <w:pPr>
        <w:pStyle w:val="NormalWeb"/>
        <w:numPr>
          <w:ilvl w:val="0"/>
          <w:numId w:val="25"/>
        </w:numPr>
        <w:kinsoku w:val="0"/>
        <w:overflowPunct w:val="0"/>
        <w:spacing w:before="0" w:after="0" w:afterAutospacing="0"/>
        <w:ind w:left="993" w:hanging="284"/>
        <w:jc w:val="both"/>
        <w:textAlignment w:val="baseline"/>
        <w:rPr>
          <w:rFonts w:eastAsiaTheme="minorEastAsia"/>
          <w:color w:val="000000" w:themeColor="text1"/>
          <w:kern w:val="24"/>
        </w:rPr>
      </w:pPr>
      <w:r w:rsidRPr="006C1E43">
        <w:rPr>
          <w:rFonts w:eastAsiaTheme="minorEastAsia"/>
          <w:color w:val="000000" w:themeColor="text1"/>
          <w:kern w:val="24"/>
        </w:rPr>
        <w:t>rahvusvahelise kaitse valdkonna infosüsteemide järjepidevate arendustööde läbiviimine;</w:t>
      </w:r>
    </w:p>
    <w:p w14:paraId="220CA4AF" w14:textId="77777777" w:rsidR="0093194B" w:rsidRDefault="00345E08" w:rsidP="00345E08">
      <w:pPr>
        <w:pStyle w:val="NormalWeb"/>
        <w:numPr>
          <w:ilvl w:val="0"/>
          <w:numId w:val="25"/>
        </w:numPr>
        <w:kinsoku w:val="0"/>
        <w:overflowPunct w:val="0"/>
        <w:spacing w:before="0" w:after="0" w:afterAutospacing="0"/>
        <w:ind w:left="993" w:hanging="284"/>
        <w:jc w:val="both"/>
        <w:textAlignment w:val="baseline"/>
        <w:rPr>
          <w:ins w:id="115" w:author="Ave Osman" w:date="2025-09-15T14:07:00Z"/>
          <w:rFonts w:eastAsiaTheme="minorEastAsia"/>
          <w:color w:val="000000" w:themeColor="text1"/>
          <w:kern w:val="24"/>
        </w:rPr>
      </w:pPr>
      <w:r w:rsidRPr="006C1E43">
        <w:rPr>
          <w:rFonts w:eastAsiaTheme="minorEastAsia"/>
          <w:color w:val="000000" w:themeColor="text1"/>
          <w:kern w:val="24"/>
        </w:rPr>
        <w:t>rahvusvahelise kaitse valdkonna infosüsteemide liidestamine teiste, tõhusaks menetluseks vajalike infosüsteemidega</w:t>
      </w:r>
      <w:ins w:id="116" w:author="Ave Osman" w:date="2025-09-15T14:07:00Z">
        <w:r w:rsidR="0093194B">
          <w:rPr>
            <w:rFonts w:eastAsiaTheme="minorEastAsia"/>
            <w:color w:val="000000" w:themeColor="text1"/>
            <w:kern w:val="24"/>
          </w:rPr>
          <w:t>;</w:t>
        </w:r>
      </w:ins>
    </w:p>
    <w:p w14:paraId="409C163B" w14:textId="772A26F6" w:rsidR="00345E08" w:rsidRPr="006C1E43" w:rsidRDefault="00C26D41" w:rsidP="00345E08">
      <w:pPr>
        <w:pStyle w:val="NormalWeb"/>
        <w:numPr>
          <w:ilvl w:val="0"/>
          <w:numId w:val="25"/>
        </w:numPr>
        <w:kinsoku w:val="0"/>
        <w:overflowPunct w:val="0"/>
        <w:spacing w:before="0" w:after="0" w:afterAutospacing="0"/>
        <w:ind w:left="993" w:hanging="284"/>
        <w:jc w:val="both"/>
        <w:textAlignment w:val="baseline"/>
        <w:rPr>
          <w:rFonts w:eastAsiaTheme="minorEastAsia"/>
          <w:color w:val="000000" w:themeColor="text1"/>
          <w:kern w:val="24"/>
        </w:rPr>
      </w:pPr>
      <w:ins w:id="117" w:author="Ave Osman" w:date="2025-09-15T14:31:00Z">
        <w:r>
          <w:rPr>
            <w:rFonts w:eastAsiaTheme="minorEastAsia"/>
            <w:color w:val="000000" w:themeColor="text1"/>
            <w:kern w:val="24"/>
          </w:rPr>
          <w:t xml:space="preserve">rahvusvahelise kaitse valdkonna infosüsteemide </w:t>
        </w:r>
      </w:ins>
      <w:ins w:id="118" w:author="Ave Osman" w:date="2025-12-03T18:12:00Z">
        <w:r w:rsidR="0016300E">
          <w:rPr>
            <w:rFonts w:eastAsiaTheme="minorEastAsia"/>
            <w:color w:val="000000" w:themeColor="text1"/>
            <w:kern w:val="24"/>
          </w:rPr>
          <w:t>kasutajate koolit</w:t>
        </w:r>
      </w:ins>
      <w:ins w:id="119" w:author="Ave Osman" w:date="2025-12-05T10:38:00Z">
        <w:r w:rsidR="002A7AEA">
          <w:rPr>
            <w:rFonts w:eastAsiaTheme="minorEastAsia"/>
            <w:color w:val="000000" w:themeColor="text1"/>
            <w:kern w:val="24"/>
          </w:rPr>
          <w:t>uste</w:t>
        </w:r>
      </w:ins>
      <w:ins w:id="120" w:author="Ave Osman" w:date="2025-12-05T10:39:00Z">
        <w:r w:rsidR="002A7AEA">
          <w:rPr>
            <w:rFonts w:eastAsiaTheme="minorEastAsia"/>
            <w:color w:val="000000" w:themeColor="text1"/>
            <w:kern w:val="24"/>
          </w:rPr>
          <w:t xml:space="preserve"> korrald</w:t>
        </w:r>
      </w:ins>
      <w:ins w:id="121" w:author="Ave Osman" w:date="2025-12-03T18:12:00Z">
        <w:r w:rsidR="0016300E">
          <w:rPr>
            <w:rFonts w:eastAsiaTheme="minorEastAsia"/>
            <w:color w:val="000000" w:themeColor="text1"/>
            <w:kern w:val="24"/>
          </w:rPr>
          <w:t>amine</w:t>
        </w:r>
      </w:ins>
      <w:r w:rsidR="00345E08" w:rsidRPr="006C1E43">
        <w:rPr>
          <w:rFonts w:eastAsiaTheme="minorEastAsia"/>
          <w:color w:val="000000" w:themeColor="text1"/>
          <w:kern w:val="24"/>
        </w:rPr>
        <w:t>.</w:t>
      </w:r>
    </w:p>
    <w:bookmarkEnd w:id="114"/>
    <w:p w14:paraId="772AB511" w14:textId="3777CA4A" w:rsidR="00E74881" w:rsidRPr="00E74881" w:rsidRDefault="00E74881" w:rsidP="00E74881">
      <w:pPr>
        <w:pStyle w:val="ListParagraph"/>
        <w:spacing w:after="0" w:line="264" w:lineRule="auto"/>
        <w:ind w:left="-66"/>
        <w:rPr>
          <w:ins w:id="122" w:author="Ave Osman" w:date="2025-09-16T10:43:00Z"/>
          <w:rFonts w:ascii="Times New Roman" w:hAnsi="Times New Roman" w:cs="Times New Roman"/>
          <w:sz w:val="24"/>
          <w:szCs w:val="24"/>
        </w:rPr>
      </w:pPr>
      <w:ins w:id="123" w:author="Ave Osman" w:date="2025-09-16T10:43:00Z">
        <w:r w:rsidRPr="00E74881">
          <w:rPr>
            <w:rFonts w:ascii="Times New Roman" w:hAnsi="Times New Roman" w:cs="Times New Roman"/>
            <w:sz w:val="24"/>
            <w:szCs w:val="24"/>
          </w:rPr>
          <w:t>(</w:t>
        </w:r>
        <w:r w:rsidRPr="00E74881">
          <w:rPr>
            <w:rFonts w:ascii="Times New Roman" w:hAnsi="Times New Roman" w:cs="Times New Roman"/>
            <w:i/>
            <w:iCs/>
            <w:sz w:val="24"/>
            <w:szCs w:val="24"/>
          </w:rPr>
          <w:t xml:space="preserve">muudetud siseministri </w:t>
        </w:r>
        <w:r>
          <w:rPr>
            <w:rFonts w:ascii="Times New Roman" w:hAnsi="Times New Roman" w:cs="Times New Roman"/>
            <w:i/>
            <w:iCs/>
            <w:sz w:val="24"/>
            <w:szCs w:val="24"/>
          </w:rPr>
          <w:t>pp</w:t>
        </w:r>
        <w:r w:rsidRPr="00E74881">
          <w:rPr>
            <w:rFonts w:ascii="Times New Roman" w:hAnsi="Times New Roman" w:cs="Times New Roman"/>
            <w:i/>
            <w:iCs/>
            <w:sz w:val="24"/>
            <w:szCs w:val="24"/>
          </w:rPr>
          <w:t>.</w:t>
        </w:r>
        <w:r>
          <w:rPr>
            <w:rFonts w:ascii="Times New Roman" w:hAnsi="Times New Roman" w:cs="Times New Roman"/>
            <w:i/>
            <w:iCs/>
            <w:sz w:val="24"/>
            <w:szCs w:val="24"/>
          </w:rPr>
          <w:t>kk</w:t>
        </w:r>
        <w:r w:rsidRPr="00E74881">
          <w:rPr>
            <w:rFonts w:ascii="Times New Roman" w:hAnsi="Times New Roman" w:cs="Times New Roman"/>
            <w:i/>
            <w:iCs/>
            <w:sz w:val="24"/>
            <w:szCs w:val="24"/>
          </w:rPr>
          <w:t>.</w:t>
        </w:r>
      </w:ins>
      <w:ins w:id="124" w:author="Ave Osman" w:date="2025-09-16T10:44:00Z">
        <w:r>
          <w:rPr>
            <w:rFonts w:ascii="Times New Roman" w:hAnsi="Times New Roman" w:cs="Times New Roman"/>
            <w:i/>
            <w:iCs/>
            <w:sz w:val="24"/>
            <w:szCs w:val="24"/>
          </w:rPr>
          <w:t>aaaa</w:t>
        </w:r>
      </w:ins>
      <w:ins w:id="125" w:author="Ave Osman" w:date="2025-09-16T10:43:00Z">
        <w:r w:rsidRPr="00E74881">
          <w:rPr>
            <w:rFonts w:ascii="Times New Roman" w:hAnsi="Times New Roman" w:cs="Times New Roman"/>
            <w:i/>
            <w:iCs/>
            <w:sz w:val="24"/>
            <w:szCs w:val="24"/>
          </w:rPr>
          <w:t xml:space="preserve"> käskkirjaga nr 1-3/</w:t>
        </w:r>
      </w:ins>
      <w:ins w:id="126" w:author="Ave Osman" w:date="2025-09-16T10:44:00Z">
        <w:r>
          <w:rPr>
            <w:rFonts w:ascii="Times New Roman" w:hAnsi="Times New Roman" w:cs="Times New Roman"/>
            <w:i/>
            <w:iCs/>
            <w:sz w:val="24"/>
            <w:szCs w:val="24"/>
          </w:rPr>
          <w:t>X</w:t>
        </w:r>
      </w:ins>
      <w:ins w:id="127" w:author="Ave Osman" w:date="2025-09-16T10:43:00Z">
        <w:r w:rsidRPr="00E74881">
          <w:rPr>
            <w:rFonts w:ascii="Times New Roman" w:hAnsi="Times New Roman" w:cs="Times New Roman"/>
            <w:sz w:val="24"/>
            <w:szCs w:val="24"/>
          </w:rPr>
          <w:t>)</w:t>
        </w:r>
      </w:ins>
    </w:p>
    <w:p w14:paraId="3F0DBEC9" w14:textId="77777777" w:rsidR="00345E08" w:rsidRPr="006C1E43" w:rsidRDefault="00345E08" w:rsidP="00345E08">
      <w:pPr>
        <w:pStyle w:val="NormalWeb"/>
        <w:kinsoku w:val="0"/>
        <w:overflowPunct w:val="0"/>
        <w:spacing w:before="0" w:after="0" w:afterAutospacing="0"/>
        <w:ind w:left="284"/>
        <w:jc w:val="both"/>
        <w:textAlignment w:val="baseline"/>
        <w:rPr>
          <w:rFonts w:eastAsiaTheme="minorEastAsia"/>
          <w:color w:val="000000" w:themeColor="text1"/>
          <w:kern w:val="24"/>
        </w:rPr>
      </w:pPr>
    </w:p>
    <w:p w14:paraId="0D5CF2CC" w14:textId="77777777" w:rsidR="00345E08" w:rsidRPr="006C1E43" w:rsidRDefault="00345E08" w:rsidP="00345E08">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932"/>
        <w:jc w:val="both"/>
        <w:rPr>
          <w:rFonts w:ascii="Times New Roman" w:hAnsi="Times New Roman" w:cs="Times New Roman"/>
          <w:sz w:val="24"/>
          <w:szCs w:val="24"/>
        </w:rPr>
      </w:pPr>
      <w:r w:rsidRPr="006C1E43">
        <w:rPr>
          <w:rFonts w:ascii="Times New Roman" w:hAnsi="Times New Roman" w:cs="Times New Roman"/>
          <w:sz w:val="24"/>
          <w:szCs w:val="24"/>
        </w:rPr>
        <w:t>Projekti tulemus</w:t>
      </w:r>
    </w:p>
    <w:p w14:paraId="41DB446A" w14:textId="77777777" w:rsidR="00345E08" w:rsidRPr="006C1E43" w:rsidRDefault="00345E08" w:rsidP="00345E08">
      <w:pPr>
        <w:pStyle w:val="NormalWeb"/>
        <w:kinsoku w:val="0"/>
        <w:overflowPunct w:val="0"/>
        <w:spacing w:before="0" w:after="0" w:afterAutospacing="0"/>
        <w:ind w:left="709"/>
        <w:jc w:val="both"/>
        <w:textAlignment w:val="baseline"/>
        <w:rPr>
          <w:rFonts w:eastAsiaTheme="minorEastAsia"/>
          <w:color w:val="000000" w:themeColor="text1"/>
          <w:kern w:val="24"/>
        </w:rPr>
      </w:pPr>
      <w:r w:rsidRPr="006C1E43">
        <w:rPr>
          <w:rFonts w:eastAsiaTheme="minorEastAsia"/>
          <w:color w:val="000000" w:themeColor="text1"/>
          <w:kern w:val="24"/>
        </w:rPr>
        <w:t>Projekti tulemusena on rahvusvahelise kaitse valdkonnaga seotud IT arendusi järjepidevalt ja jätkusuutlikult realiseeritud. Arendustööde läbiviimisel on arvestatud tervikvaadet ja lähtutud valdkonna vajadustest. Infosüsteemidega seonduvad intsidendid on lahendatud ning vajalikud liidestused PPA ja teiste ametite infosüsteemidega ning  EL infosüsteemidega on teostatud.</w:t>
      </w:r>
    </w:p>
    <w:p w14:paraId="13DC7B37" w14:textId="77777777" w:rsidR="00345E08" w:rsidRPr="006C1E43" w:rsidRDefault="00345E08" w:rsidP="00345E08">
      <w:pPr>
        <w:pStyle w:val="NormalWeb"/>
        <w:kinsoku w:val="0"/>
        <w:overflowPunct w:val="0"/>
        <w:spacing w:before="0" w:after="0" w:afterAutospacing="0"/>
        <w:ind w:left="284"/>
        <w:jc w:val="both"/>
        <w:textAlignment w:val="baseline"/>
        <w:rPr>
          <w:rFonts w:eastAsiaTheme="minorEastAsia"/>
          <w:color w:val="000000" w:themeColor="text1"/>
          <w:kern w:val="24"/>
        </w:rPr>
      </w:pPr>
    </w:p>
    <w:p w14:paraId="0C6FA541" w14:textId="77777777" w:rsidR="00345E08" w:rsidRPr="006C1E43" w:rsidRDefault="00345E08" w:rsidP="00345E08">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932"/>
        <w:jc w:val="both"/>
        <w:rPr>
          <w:rFonts w:ascii="Times New Roman" w:hAnsi="Times New Roman" w:cs="Times New Roman"/>
          <w:sz w:val="24"/>
          <w:szCs w:val="24"/>
        </w:rPr>
      </w:pPr>
      <w:r w:rsidRPr="006C1E43">
        <w:rPr>
          <w:rFonts w:ascii="Times New Roman" w:hAnsi="Times New Roman" w:cs="Times New Roman"/>
          <w:sz w:val="24"/>
          <w:szCs w:val="24"/>
        </w:rPr>
        <w:t>Projekti sihtrühm</w:t>
      </w:r>
    </w:p>
    <w:p w14:paraId="322371E6" w14:textId="77777777" w:rsidR="00345E08" w:rsidRPr="006C1E43" w:rsidRDefault="00345E08" w:rsidP="00345E08">
      <w:pPr>
        <w:pStyle w:val="NormalWeb"/>
        <w:kinsoku w:val="0"/>
        <w:overflowPunct w:val="0"/>
        <w:spacing w:before="0" w:after="0" w:afterAutospacing="0"/>
        <w:ind w:left="709"/>
        <w:jc w:val="both"/>
        <w:textAlignment w:val="baseline"/>
        <w:rPr>
          <w:rFonts w:eastAsiaTheme="minorEastAsia"/>
          <w:color w:val="000000" w:themeColor="text1"/>
          <w:kern w:val="24"/>
        </w:rPr>
      </w:pPr>
      <w:r w:rsidRPr="006C1E43">
        <w:rPr>
          <w:rFonts w:eastAsiaTheme="minorEastAsia"/>
          <w:color w:val="000000" w:themeColor="text1"/>
          <w:kern w:val="24"/>
        </w:rPr>
        <w:t>Tegevuse otseseks sihtrühmaks on varjupaigamenetlusega seotud ametnikud. Kaudne sihtrühm on  rahvusvahelise kaitse taotlejad ja saajad.</w:t>
      </w:r>
    </w:p>
    <w:p w14:paraId="14D562BE" w14:textId="77777777" w:rsidR="00345E08" w:rsidRPr="006C1E43" w:rsidRDefault="00345E08" w:rsidP="00345E08">
      <w:pPr>
        <w:pStyle w:val="NormalWeb"/>
        <w:kinsoku w:val="0"/>
        <w:overflowPunct w:val="0"/>
        <w:spacing w:before="0" w:after="0" w:afterAutospacing="0"/>
        <w:jc w:val="both"/>
        <w:textAlignment w:val="baseline"/>
        <w:rPr>
          <w:b/>
        </w:rPr>
      </w:pPr>
    </w:p>
    <w:p w14:paraId="5939D2DC" w14:textId="77777777" w:rsidR="00345E08" w:rsidRPr="006C1E43" w:rsidRDefault="00345E08" w:rsidP="00345E08">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932"/>
        <w:jc w:val="both"/>
        <w:rPr>
          <w:rFonts w:ascii="Times New Roman" w:hAnsi="Times New Roman" w:cs="Times New Roman"/>
          <w:sz w:val="24"/>
          <w:szCs w:val="24"/>
        </w:rPr>
      </w:pPr>
      <w:r w:rsidRPr="006C1E43">
        <w:rPr>
          <w:rFonts w:ascii="Times New Roman" w:hAnsi="Times New Roman" w:cs="Times New Roman"/>
          <w:sz w:val="24"/>
          <w:szCs w:val="24"/>
        </w:rPr>
        <w:t>Projekti abikõlblikkuse periood</w:t>
      </w:r>
    </w:p>
    <w:p w14:paraId="1A5B38D6" w14:textId="77777777" w:rsidR="00345E08" w:rsidRPr="006C1E43" w:rsidRDefault="00345E08" w:rsidP="00345E08">
      <w:pPr>
        <w:tabs>
          <w:tab w:val="left" w:pos="851"/>
        </w:tabs>
        <w:spacing w:after="0" w:line="240" w:lineRule="auto"/>
        <w:ind w:left="993" w:hanging="284"/>
        <w:jc w:val="both"/>
        <w:rPr>
          <w:rFonts w:ascii="Times New Roman" w:hAnsi="Times New Roman" w:cs="Times New Roman"/>
          <w:sz w:val="24"/>
          <w:szCs w:val="24"/>
        </w:rPr>
      </w:pPr>
      <w:bookmarkStart w:id="128" w:name="_Hlk208912024"/>
      <w:r w:rsidRPr="006C1E43">
        <w:rPr>
          <w:rFonts w:ascii="Times New Roman" w:hAnsi="Times New Roman" w:cs="Times New Roman"/>
          <w:sz w:val="24"/>
          <w:szCs w:val="24"/>
        </w:rPr>
        <w:t>Projekti tegevused viiakse ellu perioodil 01.01.2023–31.12.2029.</w:t>
      </w:r>
    </w:p>
    <w:p w14:paraId="38A02756" w14:textId="77777777" w:rsidR="00345E08" w:rsidRPr="006C1E43" w:rsidRDefault="00345E08" w:rsidP="00345E08">
      <w:pPr>
        <w:pStyle w:val="NormalWeb"/>
        <w:tabs>
          <w:tab w:val="left" w:pos="851"/>
        </w:tabs>
        <w:kinsoku w:val="0"/>
        <w:overflowPunct w:val="0"/>
        <w:spacing w:before="0" w:after="0" w:afterAutospacing="0"/>
        <w:ind w:left="993" w:hanging="284"/>
        <w:jc w:val="both"/>
        <w:textAlignment w:val="baseline"/>
      </w:pPr>
      <w:r w:rsidRPr="006C1E43">
        <w:t>Projekti</w:t>
      </w:r>
      <w:r w:rsidRPr="006C1E43">
        <w:rPr>
          <w:rFonts w:eastAsiaTheme="minorEastAsia"/>
          <w:color w:val="000000" w:themeColor="text1"/>
          <w:kern w:val="24"/>
        </w:rPr>
        <w:t xml:space="preserve"> abikõlblikud kulud:</w:t>
      </w:r>
    </w:p>
    <w:p w14:paraId="7311CD8E" w14:textId="77777777" w:rsidR="00345E08" w:rsidRPr="006C1E43" w:rsidRDefault="00345E08" w:rsidP="00345E08">
      <w:pPr>
        <w:pStyle w:val="NormalWeb"/>
        <w:numPr>
          <w:ilvl w:val="0"/>
          <w:numId w:val="24"/>
        </w:numPr>
        <w:tabs>
          <w:tab w:val="left" w:pos="567"/>
        </w:tabs>
        <w:kinsoku w:val="0"/>
        <w:overflowPunct w:val="0"/>
        <w:spacing w:before="0" w:after="0" w:afterAutospacing="0"/>
        <w:ind w:left="993" w:hanging="284"/>
        <w:jc w:val="both"/>
        <w:textAlignment w:val="baseline"/>
        <w:rPr>
          <w:rFonts w:eastAsiaTheme="minorEastAsia"/>
          <w:color w:val="000000" w:themeColor="text1"/>
          <w:kern w:val="24"/>
        </w:rPr>
      </w:pPr>
      <w:r w:rsidRPr="006C1E43">
        <w:rPr>
          <w:rFonts w:eastAsiaTheme="minorEastAsia"/>
          <w:color w:val="000000" w:themeColor="text1"/>
          <w:kern w:val="24"/>
        </w:rPr>
        <w:t>personalikulud (sh projekti juhtimisega seotud tööjõukulu);</w:t>
      </w:r>
    </w:p>
    <w:p w14:paraId="0D07AD16" w14:textId="77777777" w:rsidR="00345E08" w:rsidRPr="006C1E43" w:rsidRDefault="00345E08" w:rsidP="00345E08">
      <w:pPr>
        <w:pStyle w:val="NormalWeb"/>
        <w:numPr>
          <w:ilvl w:val="0"/>
          <w:numId w:val="24"/>
        </w:numPr>
        <w:tabs>
          <w:tab w:val="left" w:pos="567"/>
        </w:tabs>
        <w:kinsoku w:val="0"/>
        <w:overflowPunct w:val="0"/>
        <w:spacing w:before="0" w:after="0" w:afterAutospacing="0"/>
        <w:ind w:left="993" w:hanging="284"/>
        <w:jc w:val="both"/>
        <w:textAlignment w:val="baseline"/>
        <w:rPr>
          <w:rFonts w:eastAsiaTheme="minorEastAsia"/>
          <w:color w:val="000000" w:themeColor="text1"/>
          <w:kern w:val="24"/>
        </w:rPr>
      </w:pPr>
      <w:r w:rsidRPr="006C1E43">
        <w:rPr>
          <w:rFonts w:eastAsiaTheme="minorEastAsia"/>
          <w:color w:val="000000" w:themeColor="text1"/>
          <w:kern w:val="24"/>
        </w:rPr>
        <w:t>õppereisi, sõidu- ja lähetuskulud (sh päevaraha, kindlustus, majutus, kohalik transport jms);</w:t>
      </w:r>
    </w:p>
    <w:p w14:paraId="7A87D910" w14:textId="77777777" w:rsidR="00345E08" w:rsidRPr="006C1E43" w:rsidRDefault="00345E08" w:rsidP="00345E08">
      <w:pPr>
        <w:pStyle w:val="NormalWeb"/>
        <w:numPr>
          <w:ilvl w:val="0"/>
          <w:numId w:val="24"/>
        </w:numPr>
        <w:tabs>
          <w:tab w:val="left" w:pos="567"/>
        </w:tabs>
        <w:kinsoku w:val="0"/>
        <w:overflowPunct w:val="0"/>
        <w:spacing w:before="0" w:after="0" w:afterAutospacing="0"/>
        <w:ind w:left="993" w:hanging="284"/>
        <w:jc w:val="both"/>
        <w:textAlignment w:val="baseline"/>
        <w:rPr>
          <w:rFonts w:eastAsiaTheme="minorEastAsia"/>
          <w:color w:val="000000" w:themeColor="text1"/>
          <w:kern w:val="24"/>
        </w:rPr>
      </w:pPr>
      <w:r w:rsidRPr="006C1E43">
        <w:rPr>
          <w:rFonts w:eastAsiaTheme="minorEastAsia"/>
          <w:color w:val="000000" w:themeColor="text1"/>
          <w:kern w:val="24"/>
        </w:rPr>
        <w:t>koolituskulud (sh materjalide koostamine, ruumide ja esitlustehnika rent, koolitajate töötasu, ligipääsetavuse tagamisega seotud kulud jms);</w:t>
      </w:r>
    </w:p>
    <w:p w14:paraId="489F443B" w14:textId="77777777" w:rsidR="00345E08" w:rsidRPr="006C1E43" w:rsidRDefault="00345E08" w:rsidP="00345E08">
      <w:pPr>
        <w:pStyle w:val="NormalWeb"/>
        <w:numPr>
          <w:ilvl w:val="0"/>
          <w:numId w:val="24"/>
        </w:numPr>
        <w:tabs>
          <w:tab w:val="left" w:pos="567"/>
        </w:tabs>
        <w:kinsoku w:val="0"/>
        <w:overflowPunct w:val="0"/>
        <w:spacing w:before="0" w:after="0" w:afterAutospacing="0"/>
        <w:ind w:left="993" w:hanging="284"/>
        <w:jc w:val="both"/>
        <w:textAlignment w:val="baseline"/>
        <w:rPr>
          <w:rFonts w:eastAsiaTheme="minorEastAsia"/>
          <w:color w:val="000000" w:themeColor="text1"/>
          <w:kern w:val="24"/>
        </w:rPr>
      </w:pPr>
      <w:r w:rsidRPr="006C1E43">
        <w:rPr>
          <w:rFonts w:eastAsiaTheme="minorEastAsia"/>
          <w:color w:val="000000" w:themeColor="text1"/>
          <w:kern w:val="24"/>
        </w:rPr>
        <w:t>seadmete soetamise ja rentimisega seotud kulu;</w:t>
      </w:r>
    </w:p>
    <w:p w14:paraId="21096A5F" w14:textId="77777777" w:rsidR="00345E08" w:rsidRPr="006C1E43" w:rsidRDefault="00345E08" w:rsidP="00345E08">
      <w:pPr>
        <w:pStyle w:val="NormalWeb"/>
        <w:numPr>
          <w:ilvl w:val="0"/>
          <w:numId w:val="24"/>
        </w:numPr>
        <w:tabs>
          <w:tab w:val="left" w:pos="567"/>
        </w:tabs>
        <w:kinsoku w:val="0"/>
        <w:overflowPunct w:val="0"/>
        <w:spacing w:before="0" w:after="0" w:afterAutospacing="0"/>
        <w:ind w:left="993" w:hanging="284"/>
        <w:jc w:val="both"/>
        <w:textAlignment w:val="baseline"/>
        <w:rPr>
          <w:rFonts w:eastAsiaTheme="minorEastAsia"/>
          <w:color w:val="000000" w:themeColor="text1"/>
          <w:kern w:val="24"/>
        </w:rPr>
      </w:pPr>
      <w:r w:rsidRPr="006C1E43">
        <w:rPr>
          <w:rFonts w:eastAsiaTheme="minorEastAsia"/>
          <w:color w:val="000000" w:themeColor="text1"/>
          <w:kern w:val="24"/>
        </w:rPr>
        <w:t>kommunikatsioonitegevuste ja teavitamise kulu;</w:t>
      </w:r>
    </w:p>
    <w:p w14:paraId="01427750" w14:textId="40BAE795" w:rsidR="00345E08" w:rsidRPr="006C1E43" w:rsidRDefault="00345E08" w:rsidP="00345E08">
      <w:pPr>
        <w:pStyle w:val="NormalWeb"/>
        <w:numPr>
          <w:ilvl w:val="0"/>
          <w:numId w:val="24"/>
        </w:numPr>
        <w:tabs>
          <w:tab w:val="left" w:pos="567"/>
        </w:tabs>
        <w:kinsoku w:val="0"/>
        <w:overflowPunct w:val="0"/>
        <w:spacing w:before="0" w:after="0" w:afterAutospacing="0"/>
        <w:ind w:left="993" w:hanging="284"/>
        <w:jc w:val="both"/>
        <w:textAlignment w:val="baseline"/>
        <w:rPr>
          <w:rFonts w:eastAsiaTheme="minorEastAsia"/>
          <w:color w:val="000000" w:themeColor="text1"/>
          <w:kern w:val="24"/>
        </w:rPr>
      </w:pPr>
      <w:r w:rsidRPr="006C1E43">
        <w:rPr>
          <w:rFonts w:eastAsiaTheme="minorEastAsia"/>
          <w:color w:val="000000" w:themeColor="text1"/>
          <w:kern w:val="24"/>
        </w:rPr>
        <w:t>infosüsteemide arendamise kulu (sh personalikulu</w:t>
      </w:r>
      <w:ins w:id="129" w:author="Ave Osman" w:date="2025-09-15T16:06:00Z">
        <w:r w:rsidR="0069310B">
          <w:rPr>
            <w:rFonts w:eastAsiaTheme="minorEastAsia"/>
            <w:color w:val="000000" w:themeColor="text1"/>
            <w:kern w:val="24"/>
          </w:rPr>
          <w:t>, litsentsitasu</w:t>
        </w:r>
      </w:ins>
      <w:r w:rsidRPr="006C1E43">
        <w:rPr>
          <w:rFonts w:eastAsiaTheme="minorEastAsia"/>
          <w:color w:val="000000" w:themeColor="text1"/>
          <w:kern w:val="24"/>
        </w:rPr>
        <w:t xml:space="preserve"> jm);</w:t>
      </w:r>
    </w:p>
    <w:p w14:paraId="6DE7DF66" w14:textId="77777777" w:rsidR="00345E08" w:rsidRPr="006C1E43" w:rsidRDefault="00345E08" w:rsidP="00345E08">
      <w:pPr>
        <w:pStyle w:val="NormalWeb"/>
        <w:numPr>
          <w:ilvl w:val="0"/>
          <w:numId w:val="24"/>
        </w:numPr>
        <w:tabs>
          <w:tab w:val="left" w:pos="567"/>
        </w:tabs>
        <w:kinsoku w:val="0"/>
        <w:overflowPunct w:val="0"/>
        <w:spacing w:before="0" w:after="0" w:afterAutospacing="0"/>
        <w:ind w:left="993" w:hanging="284"/>
        <w:jc w:val="both"/>
        <w:textAlignment w:val="baseline"/>
        <w:rPr>
          <w:rFonts w:eastAsiaTheme="minorEastAsia"/>
          <w:color w:val="000000" w:themeColor="text1"/>
          <w:kern w:val="24"/>
        </w:rPr>
      </w:pPr>
      <w:r w:rsidRPr="006C1E43">
        <w:rPr>
          <w:rFonts w:eastAsiaTheme="minorEastAsia"/>
          <w:color w:val="000000" w:themeColor="text1"/>
          <w:kern w:val="24"/>
        </w:rPr>
        <w:t>erisoodustusena käsitatav kulu ja sellelt makstavad maksud.</w:t>
      </w:r>
      <w:bookmarkEnd w:id="128"/>
      <w:r w:rsidRPr="006C1E43">
        <w:rPr>
          <w:rFonts w:eastAsiaTheme="minorEastAsia"/>
          <w:color w:val="000000" w:themeColor="text1"/>
          <w:kern w:val="24"/>
        </w:rPr>
        <w:t xml:space="preserve"> </w:t>
      </w:r>
    </w:p>
    <w:p w14:paraId="1E5358CC" w14:textId="77777777" w:rsidR="0059692D" w:rsidRPr="0059692D" w:rsidRDefault="0059692D" w:rsidP="0059692D">
      <w:pPr>
        <w:spacing w:after="0" w:line="264" w:lineRule="auto"/>
        <w:rPr>
          <w:ins w:id="130" w:author="Ave Osman" w:date="2025-09-16T11:00:00Z"/>
          <w:rFonts w:ascii="Times New Roman" w:hAnsi="Times New Roman" w:cs="Times New Roman"/>
          <w:sz w:val="24"/>
          <w:szCs w:val="24"/>
        </w:rPr>
      </w:pPr>
      <w:ins w:id="131" w:author="Ave Osman" w:date="2025-09-16T11:00:00Z">
        <w:r w:rsidRPr="0059692D">
          <w:rPr>
            <w:rFonts w:ascii="Times New Roman" w:hAnsi="Times New Roman" w:cs="Times New Roman"/>
            <w:sz w:val="24"/>
            <w:szCs w:val="24"/>
          </w:rPr>
          <w:t>(</w:t>
        </w:r>
        <w:r w:rsidRPr="0059692D">
          <w:rPr>
            <w:rFonts w:ascii="Times New Roman" w:hAnsi="Times New Roman" w:cs="Times New Roman"/>
            <w:i/>
            <w:iCs/>
            <w:sz w:val="24"/>
            <w:szCs w:val="24"/>
          </w:rPr>
          <w:t>muudetud siseministri pp.kk.aaaa käskkirjaga nr 1-3/X</w:t>
        </w:r>
        <w:r w:rsidRPr="0059692D">
          <w:rPr>
            <w:rFonts w:ascii="Times New Roman" w:hAnsi="Times New Roman" w:cs="Times New Roman"/>
            <w:sz w:val="24"/>
            <w:szCs w:val="24"/>
          </w:rPr>
          <w:t>)</w:t>
        </w:r>
      </w:ins>
    </w:p>
    <w:p w14:paraId="737233C1" w14:textId="77777777" w:rsidR="00345E08" w:rsidRPr="006C1E43" w:rsidRDefault="00345E08" w:rsidP="00345E08">
      <w:pPr>
        <w:pStyle w:val="NormalWeb"/>
        <w:tabs>
          <w:tab w:val="left" w:pos="426"/>
        </w:tabs>
        <w:kinsoku w:val="0"/>
        <w:overflowPunct w:val="0"/>
        <w:spacing w:before="0" w:after="0" w:afterAutospacing="0"/>
        <w:jc w:val="both"/>
        <w:textAlignment w:val="baseline"/>
        <w:rPr>
          <w:rFonts w:eastAsiaTheme="minorEastAsia"/>
          <w:color w:val="000000" w:themeColor="text1"/>
          <w:kern w:val="24"/>
        </w:rPr>
      </w:pPr>
    </w:p>
    <w:p w14:paraId="7F386779" w14:textId="77777777" w:rsidR="00345E08" w:rsidRPr="006C1E43" w:rsidRDefault="00345E08" w:rsidP="00345E08">
      <w:pPr>
        <w:pStyle w:val="ListParagraph"/>
        <w:numPr>
          <w:ilvl w:val="2"/>
          <w:numId w:val="2"/>
        </w:numPr>
        <w:tabs>
          <w:tab w:val="left" w:pos="851"/>
        </w:tabs>
        <w:spacing w:after="0"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Projekti elluviija: Siseministeeriumi infotehnoloogia- ja arenduskeskus</w:t>
      </w:r>
    </w:p>
    <w:p w14:paraId="31E6909B" w14:textId="77777777" w:rsidR="00345E08" w:rsidRPr="006C1E43" w:rsidRDefault="00345E08" w:rsidP="00345E08">
      <w:pPr>
        <w:pStyle w:val="ListParagraph"/>
        <w:spacing w:after="0" w:line="240" w:lineRule="auto"/>
        <w:jc w:val="both"/>
        <w:rPr>
          <w:rFonts w:ascii="Times New Roman" w:hAnsi="Times New Roman" w:cs="Times New Roman"/>
          <w:sz w:val="24"/>
          <w:szCs w:val="24"/>
        </w:rPr>
      </w:pPr>
    </w:p>
    <w:p w14:paraId="754669B0" w14:textId="77777777" w:rsidR="00345E08" w:rsidRPr="006C1E43" w:rsidRDefault="00345E08" w:rsidP="00345E08">
      <w:pPr>
        <w:pStyle w:val="ListParagraph"/>
        <w:numPr>
          <w:ilvl w:val="1"/>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500"/>
        <w:jc w:val="both"/>
        <w:rPr>
          <w:rFonts w:ascii="Times New Roman" w:hAnsi="Times New Roman" w:cs="Times New Roman"/>
          <w:b/>
          <w:bCs/>
          <w:sz w:val="24"/>
          <w:szCs w:val="24"/>
        </w:rPr>
      </w:pPr>
      <w:bookmarkStart w:id="132" w:name="_Hlk122360682"/>
      <w:r w:rsidRPr="006C1E43">
        <w:rPr>
          <w:rFonts w:ascii="Times New Roman" w:hAnsi="Times New Roman" w:cs="Times New Roman"/>
          <w:b/>
          <w:bCs/>
          <w:sz w:val="24"/>
          <w:szCs w:val="24"/>
        </w:rPr>
        <w:t xml:space="preserve">Tõlketeenus rahvusvahelise kaitse taotlejatele ja saajatele </w:t>
      </w:r>
    </w:p>
    <w:bookmarkEnd w:id="132"/>
    <w:p w14:paraId="29518DE8" w14:textId="77777777" w:rsidR="00345E08" w:rsidRPr="006C1E43" w:rsidRDefault="00345E08" w:rsidP="00345E0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14:paraId="38BDD89F" w14:textId="77777777" w:rsidR="00345E08" w:rsidRPr="006C1E43" w:rsidRDefault="00345E08" w:rsidP="00345E08">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932"/>
        <w:jc w:val="both"/>
        <w:rPr>
          <w:rFonts w:ascii="Times New Roman" w:hAnsi="Times New Roman" w:cs="Times New Roman"/>
          <w:sz w:val="24"/>
          <w:szCs w:val="24"/>
        </w:rPr>
      </w:pPr>
      <w:r w:rsidRPr="006C1E43">
        <w:rPr>
          <w:rFonts w:ascii="Times New Roman" w:hAnsi="Times New Roman" w:cs="Times New Roman"/>
          <w:sz w:val="24"/>
          <w:szCs w:val="24"/>
        </w:rPr>
        <w:t>Projekti eesmärk ja sisu</w:t>
      </w:r>
    </w:p>
    <w:p w14:paraId="662C0F58" w14:textId="77777777" w:rsidR="00345E08" w:rsidRPr="006C1E43" w:rsidRDefault="00345E08" w:rsidP="00345E0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cs="Times New Roman"/>
          <w:sz w:val="24"/>
          <w:szCs w:val="24"/>
        </w:rPr>
      </w:pPr>
      <w:r w:rsidRPr="006C1E43">
        <w:rPr>
          <w:rFonts w:ascii="Times New Roman" w:hAnsi="Times New Roman" w:cs="Times New Roman"/>
          <w:sz w:val="24"/>
          <w:szCs w:val="24"/>
        </w:rPr>
        <w:t>Projekti</w:t>
      </w:r>
      <w:r w:rsidRPr="006C1E43">
        <w:rPr>
          <w:rFonts w:ascii="Times New Roman" w:hAnsi="Times New Roman" w:cs="Times New Roman"/>
          <w:bCs/>
          <w:sz w:val="24"/>
          <w:szCs w:val="24"/>
        </w:rPr>
        <w:t xml:space="preserve"> eesmärk </w:t>
      </w:r>
      <w:r w:rsidRPr="006C1E43">
        <w:rPr>
          <w:rFonts w:ascii="Times New Roman" w:hAnsi="Times New Roman" w:cs="Times New Roman"/>
          <w:sz w:val="24"/>
          <w:szCs w:val="24"/>
        </w:rPr>
        <w:t xml:space="preserve">on säilitada ja suurendada rahvusvahelise kaitse taotlejatele ja saajatele varjupaigamenetluses vajaliku tõlketeenuse kättesaadavust. </w:t>
      </w:r>
    </w:p>
    <w:p w14:paraId="43559D07" w14:textId="168F00A6" w:rsidR="00345E08" w:rsidRPr="006C1E43" w:rsidRDefault="00345E08" w:rsidP="00345E0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cs="Times New Roman"/>
          <w:sz w:val="24"/>
          <w:szCs w:val="24"/>
        </w:rPr>
      </w:pPr>
      <w:r w:rsidRPr="006C1E43">
        <w:rPr>
          <w:rFonts w:ascii="Times New Roman" w:hAnsi="Times New Roman" w:cs="Times New Roman"/>
          <w:sz w:val="24"/>
          <w:szCs w:val="24"/>
        </w:rPr>
        <w:t xml:space="preserve">Projekti eesmärgi täitmiseks  võimaldatakse rahvusvahelise kaitse taotlejatele ja saajatele PPA  korraldatavate menetluste raames kvaliteetne ja regulaarne tõlketeenus nii ametnikega (nt rahvusvahelise kaitse taotluse vastu võtmine, intervjuu ja nõustajaga vestlus) kui ka kinnipidamiskeskuses meditsiinipersonali ja psühholoogiga suhtlemisel ning seeläbi tagatakse tõhus ning taotlejate õigustega arvestav rahvusvahelise kaitse taotluse vastuvõtmine ja menetlemine.  Tõlketeenus üldarstiabi või psühholoogilise nõustamise korral parandab patsiendi võimekust oma probleemi arstile selgitamisel ning arstil õige diagnoosi ja ravi patsiendile arusaadavaks tegemisel. Lisaks on õigeaegne ja kvaliteetne tõlketeenus eelduseks kiire ja efektiivse menetluse läbiviimiseks. Eesmärgi saavutamiseks on oluline, et menetlustoiminguid on võimalik teostada esimesel võimalusel, mis eeldab kiiret kvaliteetse tõlketeenuse kättesaadavust. Arvestades kasvavat rahvusvahelise kaitse taotlejate arvu, on oluline suurendada tõlketeenuse kättesaadavust. </w:t>
      </w:r>
      <w:bookmarkStart w:id="133" w:name="_Hlk122360704"/>
      <w:r w:rsidRPr="006C1E43">
        <w:rPr>
          <w:rFonts w:ascii="Times New Roman" w:hAnsi="Times New Roman" w:cs="Times New Roman"/>
          <w:sz w:val="24"/>
          <w:szCs w:val="24"/>
        </w:rPr>
        <w:t xml:space="preserve">Tõlketeenuse pakkumisel tuleb arvestada sihtrühma eripära ja vajadustega, sh tagada kõigi ligipääs tõlketeenusele (nt vajadusel  viipekeele tõlge, kirjeldustõlge, kirjutustõlge jm). </w:t>
      </w:r>
      <w:bookmarkEnd w:id="133"/>
    </w:p>
    <w:p w14:paraId="4675EB43" w14:textId="77777777" w:rsidR="00345E08" w:rsidRPr="006C1E43" w:rsidRDefault="00345E08" w:rsidP="00345E0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sz w:val="24"/>
          <w:szCs w:val="24"/>
        </w:rPr>
      </w:pPr>
      <w:r w:rsidRPr="006C1E43">
        <w:rPr>
          <w:rFonts w:ascii="Times New Roman" w:hAnsi="Times New Roman" w:cs="Times New Roman"/>
          <w:sz w:val="24"/>
          <w:szCs w:val="24"/>
        </w:rPr>
        <w:t xml:space="preserve"> </w:t>
      </w:r>
    </w:p>
    <w:p w14:paraId="34CF3B63" w14:textId="77777777" w:rsidR="00345E08" w:rsidRPr="006C1E43" w:rsidRDefault="00345E08" w:rsidP="00345E08">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932"/>
        <w:jc w:val="both"/>
        <w:rPr>
          <w:rFonts w:ascii="Times New Roman" w:hAnsi="Times New Roman" w:cs="Times New Roman"/>
          <w:sz w:val="24"/>
          <w:szCs w:val="24"/>
        </w:rPr>
      </w:pPr>
      <w:r w:rsidRPr="006C1E43">
        <w:rPr>
          <w:rFonts w:ascii="Times New Roman" w:hAnsi="Times New Roman" w:cs="Times New Roman"/>
          <w:sz w:val="24"/>
          <w:szCs w:val="24"/>
        </w:rPr>
        <w:t>Projekti tulemus</w:t>
      </w:r>
    </w:p>
    <w:p w14:paraId="0D261AD6" w14:textId="77777777" w:rsidR="00345E08" w:rsidRPr="006C1E43" w:rsidRDefault="00345E08" w:rsidP="00345E08">
      <w:pPr>
        <w:pStyle w:val="NormalWeb"/>
        <w:tabs>
          <w:tab w:val="left" w:pos="709"/>
        </w:tabs>
        <w:kinsoku w:val="0"/>
        <w:overflowPunct w:val="0"/>
        <w:spacing w:before="0" w:after="0" w:afterAutospacing="0"/>
        <w:ind w:left="709"/>
        <w:jc w:val="both"/>
        <w:textAlignment w:val="baseline"/>
      </w:pPr>
      <w:r w:rsidRPr="006C1E43">
        <w:rPr>
          <w:rFonts w:eastAsiaTheme="minorEastAsia"/>
          <w:color w:val="000000" w:themeColor="text1"/>
          <w:kern w:val="24"/>
        </w:rPr>
        <w:t xml:space="preserve">Projekti tulemusel on rahvusvahelise kaitse taotlejatele ja saajatele tagatud õigeaegne kvaliteetne tõlketeenus vajalikus mahus. Seeläbi on tagatud, et </w:t>
      </w:r>
      <w:r w:rsidRPr="006C1E43">
        <w:t>rahvusvahelise kaitse menetlused on tõhusalt ja õiguspäraselt läbi viidud.</w:t>
      </w:r>
    </w:p>
    <w:p w14:paraId="09E03D5E" w14:textId="77777777" w:rsidR="00345E08" w:rsidRPr="006C1E43" w:rsidRDefault="00345E08" w:rsidP="00345E08">
      <w:pPr>
        <w:pStyle w:val="NormalWeb"/>
        <w:kinsoku w:val="0"/>
        <w:overflowPunct w:val="0"/>
        <w:spacing w:before="0" w:after="0" w:afterAutospacing="0"/>
        <w:jc w:val="both"/>
        <w:textAlignment w:val="baseline"/>
        <w:rPr>
          <w:rFonts w:eastAsiaTheme="minorEastAsia"/>
          <w:color w:val="000000" w:themeColor="text1"/>
          <w:kern w:val="24"/>
        </w:rPr>
      </w:pPr>
    </w:p>
    <w:p w14:paraId="7A9EE668" w14:textId="77777777" w:rsidR="00345E08" w:rsidRPr="006C1E43" w:rsidRDefault="00345E08" w:rsidP="00345E08">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932"/>
        <w:jc w:val="both"/>
        <w:rPr>
          <w:rFonts w:ascii="Times New Roman" w:hAnsi="Times New Roman" w:cs="Times New Roman"/>
          <w:sz w:val="24"/>
          <w:szCs w:val="24"/>
        </w:rPr>
      </w:pPr>
      <w:r w:rsidRPr="006C1E43">
        <w:rPr>
          <w:rFonts w:ascii="Times New Roman" w:hAnsi="Times New Roman" w:cs="Times New Roman"/>
          <w:sz w:val="24"/>
          <w:szCs w:val="24"/>
        </w:rPr>
        <w:t>Projekti</w:t>
      </w:r>
      <w:r w:rsidRPr="006C1E43">
        <w:rPr>
          <w:rFonts w:ascii="Times New Roman" w:eastAsia="Times New Roman" w:hAnsi="Times New Roman" w:cs="Times New Roman"/>
          <w:sz w:val="24"/>
          <w:szCs w:val="24"/>
          <w:lang w:eastAsia="et-EE"/>
        </w:rPr>
        <w:t xml:space="preserve"> </w:t>
      </w:r>
      <w:r w:rsidRPr="006C1E43">
        <w:rPr>
          <w:rFonts w:ascii="Times New Roman" w:hAnsi="Times New Roman" w:cs="Times New Roman"/>
          <w:sz w:val="24"/>
          <w:szCs w:val="24"/>
        </w:rPr>
        <w:t>sihtrühm</w:t>
      </w:r>
    </w:p>
    <w:p w14:paraId="3CFA2AE1" w14:textId="77777777" w:rsidR="00345E08" w:rsidRPr="006C1E43" w:rsidRDefault="00345E08" w:rsidP="00345E08">
      <w:pPr>
        <w:pStyle w:val="NormalWeb"/>
        <w:tabs>
          <w:tab w:val="left" w:pos="709"/>
        </w:tabs>
        <w:kinsoku w:val="0"/>
        <w:overflowPunct w:val="0"/>
        <w:spacing w:before="0" w:after="0" w:afterAutospacing="0"/>
        <w:ind w:left="567" w:firstLine="142"/>
        <w:jc w:val="both"/>
        <w:textAlignment w:val="baseline"/>
        <w:rPr>
          <w:rFonts w:eastAsiaTheme="minorEastAsia"/>
          <w:color w:val="000000" w:themeColor="text1"/>
          <w:kern w:val="24"/>
        </w:rPr>
      </w:pPr>
      <w:r w:rsidRPr="006C1E43">
        <w:t>Projekti</w:t>
      </w:r>
      <w:r w:rsidRPr="006C1E43">
        <w:rPr>
          <w:rFonts w:eastAsiaTheme="minorEastAsia"/>
          <w:color w:val="000000" w:themeColor="text1"/>
          <w:kern w:val="24"/>
        </w:rPr>
        <w:t xml:space="preserve"> sihtrühmaks on rahvusvahelise kaitse taotlejad ja saajad.</w:t>
      </w:r>
    </w:p>
    <w:p w14:paraId="644BC065" w14:textId="77777777" w:rsidR="00345E08" w:rsidRPr="006C1E43" w:rsidRDefault="00345E08" w:rsidP="00345E08">
      <w:pPr>
        <w:pStyle w:val="NormalWeb"/>
        <w:kinsoku w:val="0"/>
        <w:overflowPunct w:val="0"/>
        <w:spacing w:before="0" w:after="0" w:afterAutospacing="0"/>
        <w:jc w:val="both"/>
        <w:textAlignment w:val="baseline"/>
        <w:rPr>
          <w:rFonts w:eastAsiaTheme="minorEastAsia"/>
          <w:color w:val="000000" w:themeColor="text1"/>
          <w:kern w:val="24"/>
        </w:rPr>
      </w:pPr>
    </w:p>
    <w:p w14:paraId="4920C78B" w14:textId="77777777" w:rsidR="00345E08" w:rsidRPr="006C1E43" w:rsidRDefault="00345E08" w:rsidP="00345E08">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932"/>
        <w:jc w:val="both"/>
        <w:rPr>
          <w:rFonts w:ascii="Times New Roman" w:hAnsi="Times New Roman" w:cs="Times New Roman"/>
          <w:sz w:val="24"/>
          <w:szCs w:val="24"/>
        </w:rPr>
      </w:pPr>
      <w:r w:rsidRPr="006C1E43">
        <w:rPr>
          <w:rFonts w:ascii="Times New Roman" w:hAnsi="Times New Roman" w:cs="Times New Roman"/>
          <w:sz w:val="24"/>
          <w:szCs w:val="24"/>
        </w:rPr>
        <w:t>Projekti abikõlblikkuse periood</w:t>
      </w:r>
    </w:p>
    <w:p w14:paraId="09940C12" w14:textId="77777777" w:rsidR="00345E08" w:rsidRPr="006C1E43" w:rsidRDefault="00345E08" w:rsidP="00345E08">
      <w:pPr>
        <w:spacing w:after="0" w:line="240" w:lineRule="auto"/>
        <w:ind w:firstLine="709"/>
        <w:jc w:val="both"/>
        <w:rPr>
          <w:rFonts w:ascii="Times New Roman" w:hAnsi="Times New Roman" w:cs="Times New Roman"/>
          <w:sz w:val="24"/>
          <w:szCs w:val="24"/>
        </w:rPr>
      </w:pPr>
      <w:r w:rsidRPr="006C1E43">
        <w:rPr>
          <w:rFonts w:ascii="Times New Roman" w:hAnsi="Times New Roman" w:cs="Times New Roman"/>
          <w:sz w:val="24"/>
          <w:szCs w:val="24"/>
        </w:rPr>
        <w:t xml:space="preserve">Projekti tegevused viiakse ellu perioodil 01.05.2023–31.12.2029. </w:t>
      </w:r>
    </w:p>
    <w:p w14:paraId="0F9FC996" w14:textId="77777777" w:rsidR="00345E08" w:rsidRPr="006C1E43" w:rsidRDefault="00345E08" w:rsidP="00345E08">
      <w:pPr>
        <w:spacing w:after="0" w:line="240" w:lineRule="auto"/>
        <w:ind w:firstLine="709"/>
        <w:jc w:val="both"/>
        <w:rPr>
          <w:rFonts w:ascii="Times New Roman" w:hAnsi="Times New Roman" w:cs="Times New Roman"/>
          <w:sz w:val="24"/>
          <w:szCs w:val="24"/>
        </w:rPr>
      </w:pPr>
      <w:r w:rsidRPr="006C1E43">
        <w:rPr>
          <w:rFonts w:ascii="Times New Roman" w:hAnsi="Times New Roman" w:cs="Times New Roman"/>
          <w:sz w:val="24"/>
          <w:szCs w:val="24"/>
        </w:rPr>
        <w:t>Projekti abikõlblikud kulud:</w:t>
      </w:r>
    </w:p>
    <w:p w14:paraId="00053811" w14:textId="77777777" w:rsidR="00345E08" w:rsidRPr="006C1E43" w:rsidRDefault="00345E08" w:rsidP="00345E08">
      <w:pPr>
        <w:pStyle w:val="NormalWeb"/>
        <w:numPr>
          <w:ilvl w:val="0"/>
          <w:numId w:val="27"/>
        </w:numPr>
        <w:kinsoku w:val="0"/>
        <w:overflowPunct w:val="0"/>
        <w:spacing w:before="0" w:after="0" w:afterAutospacing="0"/>
        <w:ind w:left="993" w:hanging="284"/>
        <w:jc w:val="both"/>
        <w:textAlignment w:val="baseline"/>
        <w:rPr>
          <w:rFonts w:eastAsiaTheme="minorEastAsia"/>
          <w:color w:val="000000" w:themeColor="text1"/>
          <w:kern w:val="24"/>
        </w:rPr>
      </w:pPr>
      <w:r w:rsidRPr="006C1E43">
        <w:rPr>
          <w:rFonts w:eastAsiaTheme="minorEastAsia"/>
          <w:color w:val="000000" w:themeColor="text1"/>
          <w:kern w:val="24"/>
        </w:rPr>
        <w:t>personalikulud (sh projektijuhtimisega seotud tööjõukulu);</w:t>
      </w:r>
    </w:p>
    <w:p w14:paraId="63449CF8" w14:textId="77777777" w:rsidR="00345E08" w:rsidRPr="006C1E43" w:rsidRDefault="00345E08" w:rsidP="00345E08">
      <w:pPr>
        <w:pStyle w:val="NormalWeb"/>
        <w:numPr>
          <w:ilvl w:val="0"/>
          <w:numId w:val="27"/>
        </w:numPr>
        <w:kinsoku w:val="0"/>
        <w:overflowPunct w:val="0"/>
        <w:spacing w:before="0" w:after="0" w:afterAutospacing="0"/>
        <w:ind w:left="993" w:hanging="284"/>
        <w:textAlignment w:val="baseline"/>
        <w:rPr>
          <w:rFonts w:eastAsiaTheme="minorEastAsia"/>
          <w:color w:val="000000" w:themeColor="text1"/>
          <w:kern w:val="24"/>
        </w:rPr>
      </w:pPr>
      <w:r w:rsidRPr="006C1E43">
        <w:rPr>
          <w:rFonts w:eastAsiaTheme="minorEastAsia"/>
          <w:color w:val="000000" w:themeColor="text1"/>
          <w:kern w:val="24"/>
        </w:rPr>
        <w:t>tõlkekulud (sh kirjalik ja suuline tõlge);</w:t>
      </w:r>
    </w:p>
    <w:p w14:paraId="5A46CA28" w14:textId="77777777" w:rsidR="00345E08" w:rsidRPr="006C1E43" w:rsidRDefault="00345E08" w:rsidP="00345E08">
      <w:pPr>
        <w:pStyle w:val="NormalWeb"/>
        <w:numPr>
          <w:ilvl w:val="0"/>
          <w:numId w:val="27"/>
        </w:numPr>
        <w:kinsoku w:val="0"/>
        <w:overflowPunct w:val="0"/>
        <w:spacing w:before="0" w:after="0" w:afterAutospacing="0"/>
        <w:ind w:left="993" w:hanging="284"/>
        <w:textAlignment w:val="baseline"/>
        <w:rPr>
          <w:rFonts w:eastAsiaTheme="minorEastAsia"/>
          <w:color w:val="000000" w:themeColor="text1"/>
          <w:kern w:val="24"/>
        </w:rPr>
      </w:pPr>
      <w:r w:rsidRPr="006C1E43">
        <w:t>kommunikatsioonitegevuste ja teavitamise kulu;</w:t>
      </w:r>
    </w:p>
    <w:p w14:paraId="68C65617" w14:textId="77777777" w:rsidR="00345E08" w:rsidRPr="006C1E43" w:rsidRDefault="00345E08" w:rsidP="00345E08">
      <w:pPr>
        <w:pStyle w:val="NormalWeb"/>
        <w:numPr>
          <w:ilvl w:val="0"/>
          <w:numId w:val="27"/>
        </w:numPr>
        <w:kinsoku w:val="0"/>
        <w:overflowPunct w:val="0"/>
        <w:spacing w:before="0" w:after="0" w:afterAutospacing="0"/>
        <w:ind w:left="993" w:hanging="284"/>
        <w:textAlignment w:val="baseline"/>
        <w:rPr>
          <w:rFonts w:eastAsiaTheme="minorEastAsia"/>
          <w:color w:val="000000" w:themeColor="text1"/>
          <w:kern w:val="24"/>
        </w:rPr>
      </w:pPr>
      <w:r w:rsidRPr="006C1E43">
        <w:lastRenderedPageBreak/>
        <w:t>erisoodustusena käsitatav kulu ja sellelt makstavad maksud.</w:t>
      </w:r>
    </w:p>
    <w:p w14:paraId="1BE1B056" w14:textId="77777777" w:rsidR="00345E08" w:rsidRPr="006C1E43" w:rsidRDefault="00345E08" w:rsidP="00345E08">
      <w:pPr>
        <w:pStyle w:val="NormalWeb"/>
        <w:kinsoku w:val="0"/>
        <w:overflowPunct w:val="0"/>
        <w:spacing w:before="0" w:after="0" w:afterAutospacing="0"/>
        <w:textAlignment w:val="baseline"/>
        <w:rPr>
          <w:rFonts w:eastAsiaTheme="minorEastAsia"/>
          <w:color w:val="000000" w:themeColor="text1"/>
          <w:kern w:val="24"/>
        </w:rPr>
      </w:pPr>
    </w:p>
    <w:p w14:paraId="3C369002" w14:textId="77777777" w:rsidR="00345E08" w:rsidRPr="006C1E43" w:rsidRDefault="00345E08" w:rsidP="00345E08">
      <w:pPr>
        <w:pStyle w:val="ListParagraph"/>
        <w:numPr>
          <w:ilvl w:val="2"/>
          <w:numId w:val="2"/>
        </w:numPr>
        <w:spacing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Projekti elluviija: Politsei- ja Piirivalveamet</w:t>
      </w:r>
    </w:p>
    <w:p w14:paraId="143F827B" w14:textId="77777777" w:rsidR="00345E08" w:rsidRPr="006C1E43" w:rsidRDefault="00345E08" w:rsidP="00345E08">
      <w:pPr>
        <w:pStyle w:val="ListParagraph"/>
        <w:spacing w:line="240" w:lineRule="auto"/>
        <w:jc w:val="both"/>
        <w:rPr>
          <w:rFonts w:ascii="Times New Roman" w:hAnsi="Times New Roman" w:cs="Times New Roman"/>
          <w:sz w:val="24"/>
          <w:szCs w:val="24"/>
        </w:rPr>
      </w:pPr>
    </w:p>
    <w:p w14:paraId="637D75C8" w14:textId="77777777" w:rsidR="00345E08" w:rsidRPr="006C1E43" w:rsidRDefault="00345E08" w:rsidP="00345E08">
      <w:pPr>
        <w:pStyle w:val="ListParagraph"/>
        <w:numPr>
          <w:ilvl w:val="1"/>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500"/>
        <w:jc w:val="both"/>
        <w:rPr>
          <w:rFonts w:ascii="Times New Roman" w:hAnsi="Times New Roman" w:cs="Times New Roman"/>
          <w:b/>
          <w:bCs/>
          <w:sz w:val="24"/>
          <w:szCs w:val="24"/>
        </w:rPr>
      </w:pPr>
      <w:r w:rsidRPr="006C1E43">
        <w:rPr>
          <w:rFonts w:ascii="Times New Roman" w:hAnsi="Times New Roman" w:cs="Times New Roman"/>
          <w:b/>
          <w:bCs/>
          <w:sz w:val="24"/>
          <w:szCs w:val="24"/>
        </w:rPr>
        <w:t xml:space="preserve">Tugiteenused rahvusvahelise kaitse taotlejatele </w:t>
      </w:r>
    </w:p>
    <w:p w14:paraId="5F1C7656" w14:textId="77777777" w:rsidR="00345E08" w:rsidRPr="006C1E43" w:rsidRDefault="00345E08" w:rsidP="00345E0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14:paraId="61F4A4AC" w14:textId="77777777" w:rsidR="00345E08" w:rsidRPr="006C1E43" w:rsidRDefault="00345E08" w:rsidP="00345E08">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932"/>
        <w:jc w:val="both"/>
        <w:rPr>
          <w:rFonts w:ascii="Times New Roman" w:hAnsi="Times New Roman" w:cs="Times New Roman"/>
          <w:sz w:val="24"/>
          <w:szCs w:val="24"/>
        </w:rPr>
      </w:pPr>
      <w:bookmarkStart w:id="134" w:name="_Hlk214877027"/>
      <w:r w:rsidRPr="006C1E43">
        <w:rPr>
          <w:rFonts w:ascii="Times New Roman" w:hAnsi="Times New Roman" w:cs="Times New Roman"/>
          <w:sz w:val="24"/>
          <w:szCs w:val="24"/>
        </w:rPr>
        <w:t>Projekti eesmärk ja sisu</w:t>
      </w:r>
    </w:p>
    <w:p w14:paraId="015E35C0" w14:textId="7ACE7D33" w:rsidR="00345E08" w:rsidRPr="006C1E43" w:rsidRDefault="00345E08" w:rsidP="00345E08">
      <w:pPr>
        <w:pStyle w:val="NormalWeb"/>
        <w:kinsoku w:val="0"/>
        <w:overflowPunct w:val="0"/>
        <w:spacing w:before="0" w:after="0" w:afterAutospacing="0"/>
        <w:ind w:left="709"/>
        <w:jc w:val="both"/>
        <w:textAlignment w:val="baseline"/>
      </w:pPr>
      <w:bookmarkStart w:id="135" w:name="_Hlk165027714"/>
      <w:r w:rsidRPr="006C1E43">
        <w:t xml:space="preserve">Projekti tegevuste eesmärk on tagada rahvusvahelise kaitse taotlejatele menetluse ajaks kinnipidamiskeskuses nende </w:t>
      </w:r>
      <w:r w:rsidRPr="006C1E43">
        <w:rPr>
          <w:bCs/>
          <w:color w:val="000000"/>
        </w:rPr>
        <w:t>põhiõigused</w:t>
      </w:r>
      <w:r w:rsidRPr="006C1E43">
        <w:rPr>
          <w:color w:val="000000"/>
        </w:rPr>
        <w:t>. Seejuures võimaldatakse kinnipeetavatele juurdepääs meditsiiniteenusele</w:t>
      </w:r>
      <w:r w:rsidR="006723C7" w:rsidRPr="006C1E43">
        <w:rPr>
          <w:color w:val="000000"/>
        </w:rPr>
        <w:t xml:space="preserve"> </w:t>
      </w:r>
      <w:r w:rsidR="00A676AF" w:rsidRPr="006C1E43">
        <w:rPr>
          <w:color w:val="000000"/>
        </w:rPr>
        <w:t xml:space="preserve">(perioodil 01.04.2023-30.06.2024) </w:t>
      </w:r>
      <w:r w:rsidR="00946281" w:rsidRPr="006C1E43">
        <w:rPr>
          <w:color w:val="000000"/>
        </w:rPr>
        <w:t xml:space="preserve">ja </w:t>
      </w:r>
      <w:r w:rsidRPr="006C1E43">
        <w:rPr>
          <w:color w:val="000000"/>
        </w:rPr>
        <w:t>huvitegevustele. Tugiteenuste pakkumisel arvestatakse nii teenuse kui ruumide ligipääsetavusega.</w:t>
      </w:r>
      <w:r w:rsidRPr="006C1E43">
        <w:rPr>
          <w:b/>
          <w:bCs/>
          <w:color w:val="000000"/>
        </w:rPr>
        <w:t xml:space="preserve"> </w:t>
      </w:r>
      <w:r w:rsidRPr="006C1E43">
        <w:rPr>
          <w:color w:val="000000"/>
        </w:rPr>
        <w:t>H</w:t>
      </w:r>
      <w:r w:rsidRPr="006C1E43">
        <w:t xml:space="preserve">uvitegevuste võimaldamise otsene eesmärk on jõustada rahvusvahelise kaitse taotlejate oskusi toimetulekuks vabanemisel. Projekti abil varustatakse vaba aja veetmise olmeruumid arvuti riistvaraga, et tagada taotlejate info saamise õigus erinevate asjakohaste organisatsioonide kodulehtede ja õigusaktidega tutvumiseks, arvestades kinnipidamise aluseks olevaid ohuhinnanguid ja kinnipidamiskeskuse sisekorrast tulenevaid piiranguid.  </w:t>
      </w:r>
    </w:p>
    <w:bookmarkEnd w:id="135"/>
    <w:p w14:paraId="0E6EBD40" w14:textId="77777777" w:rsidR="003E2D63" w:rsidRPr="006C1E43" w:rsidRDefault="003E2D63" w:rsidP="003E2D63">
      <w:pPr>
        <w:spacing w:after="0" w:line="264" w:lineRule="auto"/>
        <w:ind w:left="708"/>
        <w:rPr>
          <w:rFonts w:ascii="Times New Roman" w:hAnsi="Times New Roman" w:cs="Times New Roman"/>
          <w:sz w:val="24"/>
          <w:szCs w:val="24"/>
        </w:rPr>
      </w:pPr>
      <w:r w:rsidRPr="006C1E43">
        <w:rPr>
          <w:rFonts w:ascii="Times New Roman" w:hAnsi="Times New Roman" w:cs="Times New Roman"/>
          <w:sz w:val="24"/>
          <w:szCs w:val="24"/>
        </w:rPr>
        <w:t>(</w:t>
      </w:r>
      <w:r w:rsidRPr="006C1E43">
        <w:rPr>
          <w:rFonts w:ascii="Times New Roman" w:hAnsi="Times New Roman" w:cs="Times New Roman"/>
          <w:i/>
          <w:iCs/>
          <w:sz w:val="24"/>
          <w:szCs w:val="24"/>
        </w:rPr>
        <w:t>muudetud siseministri 21.06.2024 käskkirjaga nr 1-3/67</w:t>
      </w:r>
      <w:r w:rsidRPr="006C1E43">
        <w:rPr>
          <w:rFonts w:ascii="Times New Roman" w:hAnsi="Times New Roman" w:cs="Times New Roman"/>
          <w:sz w:val="24"/>
          <w:szCs w:val="24"/>
        </w:rPr>
        <w:t>)</w:t>
      </w:r>
    </w:p>
    <w:p w14:paraId="1640C35F" w14:textId="77777777" w:rsidR="00345E08" w:rsidRPr="006C1E43" w:rsidRDefault="00345E08" w:rsidP="00345E08">
      <w:pPr>
        <w:pStyle w:val="NormalWeb"/>
        <w:kinsoku w:val="0"/>
        <w:overflowPunct w:val="0"/>
        <w:spacing w:before="0" w:after="0" w:afterAutospacing="0"/>
        <w:jc w:val="both"/>
        <w:textAlignment w:val="baseline"/>
      </w:pPr>
    </w:p>
    <w:p w14:paraId="4D93C4F7" w14:textId="77777777" w:rsidR="00345E08" w:rsidRPr="006C1E43" w:rsidRDefault="00345E08" w:rsidP="00345E08">
      <w:pPr>
        <w:pStyle w:val="NormalWeb"/>
        <w:kinsoku w:val="0"/>
        <w:overflowPunct w:val="0"/>
        <w:spacing w:before="0" w:after="0" w:afterAutospacing="0"/>
        <w:ind w:firstLine="709"/>
        <w:jc w:val="both"/>
        <w:textAlignment w:val="baseline"/>
      </w:pPr>
      <w:r w:rsidRPr="00AE3231">
        <w:t>Projekti raames viiakse ellu järgmised tegevused:</w:t>
      </w:r>
    </w:p>
    <w:p w14:paraId="6B44C76F" w14:textId="77777777" w:rsidR="003C5EAA" w:rsidRPr="006C1E43" w:rsidRDefault="003C5EAA" w:rsidP="00345E08">
      <w:pPr>
        <w:pStyle w:val="NormalWeb"/>
        <w:kinsoku w:val="0"/>
        <w:overflowPunct w:val="0"/>
        <w:spacing w:before="0" w:after="0" w:afterAutospacing="0"/>
        <w:ind w:firstLine="709"/>
        <w:jc w:val="both"/>
        <w:textAlignment w:val="baseline"/>
      </w:pPr>
    </w:p>
    <w:p w14:paraId="7DD28C53" w14:textId="1266ABD7" w:rsidR="003E2D63" w:rsidDel="007C737E" w:rsidRDefault="007C737E" w:rsidP="00AE3231">
      <w:pPr>
        <w:pStyle w:val="NormalWeb"/>
        <w:kinsoku w:val="0"/>
        <w:overflowPunct w:val="0"/>
        <w:spacing w:before="0"/>
        <w:ind w:left="284"/>
        <w:jc w:val="both"/>
        <w:textAlignment w:val="baseline"/>
        <w:rPr>
          <w:del w:id="136" w:author="Ave Osman" w:date="2025-11-24T09:51:00Z"/>
        </w:rPr>
      </w:pPr>
      <w:ins w:id="137" w:author="Ave Osman" w:date="2025-11-24T09:51:00Z">
        <w:r>
          <w:t xml:space="preserve">2.4.1.1. </w:t>
        </w:r>
      </w:ins>
      <w:r w:rsidR="00345E08" w:rsidRPr="006C1E43">
        <w:t>Arsti- ja õendusteenus, psühholoogi- ja psühhiaatriteenus, meditsiinivahendid, ravimid, uuringud, analüüsid jne</w:t>
      </w:r>
      <w:r w:rsidR="00A676AF" w:rsidRPr="006C1E43">
        <w:t xml:space="preserve"> (perioodil 01.04.2023-30.06.2024)</w:t>
      </w:r>
      <w:r w:rsidR="009A2F80" w:rsidRPr="006C1E43">
        <w:t>.</w:t>
      </w:r>
      <w:r w:rsidR="003E2D63" w:rsidRPr="006C1E43">
        <w:t xml:space="preserve"> </w:t>
      </w:r>
      <w:del w:id="138" w:author="Ave Osman" w:date="2025-12-10T10:55:00Z">
        <w:r w:rsidR="003E2D63" w:rsidRPr="006C1E43" w:rsidDel="00BB1546">
          <w:delText>(</w:delText>
        </w:r>
        <w:r w:rsidR="003E2D63" w:rsidRPr="006C1E43" w:rsidDel="00BB1546">
          <w:rPr>
            <w:i/>
            <w:iCs/>
          </w:rPr>
          <w:delText>muudetud siseministri 21.06.2024 käskkirjaga nr 1-3/67</w:delText>
        </w:r>
        <w:r w:rsidR="003E2D63" w:rsidRPr="006C1E43" w:rsidDel="00BB1546">
          <w:delText>)</w:delText>
        </w:r>
      </w:del>
    </w:p>
    <w:p w14:paraId="48937F93" w14:textId="1A106BBF" w:rsidR="007C737E" w:rsidRPr="006C1E43" w:rsidDel="007C737E" w:rsidRDefault="007C737E" w:rsidP="00AE3231">
      <w:pPr>
        <w:pStyle w:val="NormalWeb"/>
        <w:kinsoku w:val="0"/>
        <w:overflowPunct w:val="0"/>
        <w:spacing w:before="0"/>
        <w:ind w:left="284"/>
        <w:jc w:val="both"/>
        <w:textAlignment w:val="baseline"/>
        <w:rPr>
          <w:del w:id="139" w:author="Ave Osman" w:date="2025-11-24T09:52:00Z"/>
        </w:rPr>
      </w:pPr>
      <w:ins w:id="140" w:author="Ave Osman" w:date="2025-11-24T09:52:00Z">
        <w:r>
          <w:t xml:space="preserve">2.4.1.2. </w:t>
        </w:r>
      </w:ins>
      <w:r w:rsidR="00345E08" w:rsidRPr="006C1E43">
        <w:t>Vaba aja veetmise võimalustele suunatud tegevused. Vaba aja veetmiseks kasutatavate vahendite soetamine.</w:t>
      </w:r>
    </w:p>
    <w:p w14:paraId="723A3F37" w14:textId="560BF89F" w:rsidR="00345E08" w:rsidRPr="006C1E43" w:rsidRDefault="007C737E" w:rsidP="00AE3231">
      <w:pPr>
        <w:pStyle w:val="NormalWeb"/>
        <w:kinsoku w:val="0"/>
        <w:overflowPunct w:val="0"/>
        <w:spacing w:before="0"/>
        <w:ind w:left="284"/>
        <w:jc w:val="both"/>
        <w:textAlignment w:val="baseline"/>
      </w:pPr>
      <w:ins w:id="141" w:author="Ave Osman" w:date="2025-11-24T09:53:00Z">
        <w:r>
          <w:t xml:space="preserve">2.4.1.3. </w:t>
        </w:r>
      </w:ins>
      <w:r w:rsidR="00345E08" w:rsidRPr="006C1E43">
        <w:t xml:space="preserve">Huvitegevuse toetamine, sh selleks vajalike vahendite soetamine. </w:t>
      </w:r>
    </w:p>
    <w:p w14:paraId="3F98235B" w14:textId="602162E1" w:rsidR="00345E08" w:rsidRPr="006C1E43" w:rsidRDefault="007C737E" w:rsidP="007C737E">
      <w:pPr>
        <w:pStyle w:val="NormalWeb"/>
        <w:kinsoku w:val="0"/>
        <w:overflowPunct w:val="0"/>
        <w:spacing w:before="0" w:after="0" w:afterAutospacing="0"/>
        <w:ind w:left="284"/>
        <w:jc w:val="both"/>
        <w:textAlignment w:val="baseline"/>
      </w:pPr>
      <w:ins w:id="142" w:author="Ave Osman" w:date="2025-11-24T09:53:00Z">
        <w:r>
          <w:t xml:space="preserve">2.4.1.4. </w:t>
        </w:r>
      </w:ins>
      <w:r w:rsidR="00345E08" w:rsidRPr="006C1E43">
        <w:t xml:space="preserve">Taotlejate toimetuleku toetamiseks püsivalt korraldatud inglise ja eesti keele õpe. </w:t>
      </w:r>
    </w:p>
    <w:p w14:paraId="4A9135FF" w14:textId="4A2639D1" w:rsidR="00345E08" w:rsidRPr="006C1E43" w:rsidRDefault="007C737E" w:rsidP="007C737E">
      <w:pPr>
        <w:pStyle w:val="NormalWeb"/>
        <w:kinsoku w:val="0"/>
        <w:overflowPunct w:val="0"/>
        <w:spacing w:before="0" w:after="0" w:afterAutospacing="0"/>
        <w:ind w:left="284"/>
        <w:jc w:val="both"/>
        <w:textAlignment w:val="baseline"/>
      </w:pPr>
      <w:ins w:id="143" w:author="Ave Osman" w:date="2025-11-24T09:53:00Z">
        <w:r>
          <w:t xml:space="preserve">2.4.1.5. </w:t>
        </w:r>
      </w:ins>
      <w:r w:rsidR="00345E08" w:rsidRPr="006C1E43">
        <w:t xml:space="preserve">Taotlejate parimate huvide ja õiguste tagamiseks vaba aja veetmise olmeruumide varustamine.  Selleks uuendatakse kinnipidamiskeskuse audio- ja videoruumi sisustust ja varustatakse see videokonverentsitehnikaga. Lisaks varustatakse olmeruumid vajaliku arvuti riistvaraga, et tagada juurdepääs infole, sh luuakse taotlejatele võimalus külastada veebi teel erinevate asjakohaste organisatsioonide kodulehti ja tutvuda õigusaktidega. Olmeruumide varustamisel jälgitakse ligipääsetavuse nõudeid. </w:t>
      </w:r>
    </w:p>
    <w:p w14:paraId="3FD14C9B" w14:textId="3496B60C" w:rsidR="00345E08" w:rsidRDefault="007C737E" w:rsidP="007C737E">
      <w:pPr>
        <w:pStyle w:val="NormalWeb"/>
        <w:kinsoku w:val="0"/>
        <w:overflowPunct w:val="0"/>
        <w:spacing w:before="0" w:after="0" w:afterAutospacing="0"/>
        <w:ind w:left="284"/>
        <w:jc w:val="both"/>
        <w:textAlignment w:val="baseline"/>
        <w:rPr>
          <w:ins w:id="144" w:author="Ave Osman" w:date="2025-11-24T09:55:00Z"/>
        </w:rPr>
      </w:pPr>
      <w:ins w:id="145" w:author="Ave Osman" w:date="2025-11-24T09:54:00Z">
        <w:r>
          <w:t xml:space="preserve">2.4.1.6. </w:t>
        </w:r>
      </w:ins>
      <w:r w:rsidR="00345E08" w:rsidRPr="006C1E43">
        <w:t>Taotlejate transpordikorraldus, nt taotluse vastuvõtmise kohast või kinnipidamiskeskusest rahvusvahelise kaitse taotlejate majutuskeskusesse. Vajadusel toetatakse rahvusvahelise kaitse taotleja ühekordset majutust.</w:t>
      </w:r>
    </w:p>
    <w:p w14:paraId="29E72FC0" w14:textId="749FE271" w:rsidR="007C737E" w:rsidRDefault="007C737E" w:rsidP="007C737E">
      <w:pPr>
        <w:pStyle w:val="NormalWeb"/>
        <w:kinsoku w:val="0"/>
        <w:overflowPunct w:val="0"/>
        <w:spacing w:before="0" w:after="0" w:afterAutospacing="0"/>
        <w:ind w:left="284"/>
        <w:jc w:val="both"/>
        <w:textAlignment w:val="baseline"/>
        <w:rPr>
          <w:ins w:id="146" w:author="Ave Osman" w:date="2025-11-24T10:00:00Z"/>
        </w:rPr>
      </w:pPr>
      <w:ins w:id="147" w:author="Ave Osman" w:date="2025-11-24T09:56:00Z">
        <w:r>
          <w:t>2.4.1.</w:t>
        </w:r>
      </w:ins>
      <w:ins w:id="148" w:author="Ave Osman" w:date="2025-11-24T11:45:00Z">
        <w:r w:rsidR="00AE3231">
          <w:t>7</w:t>
        </w:r>
      </w:ins>
      <w:ins w:id="149" w:author="Ave Osman" w:date="2025-11-24T09:56:00Z">
        <w:r>
          <w:t>. Taotlejate erimenüü</w:t>
        </w:r>
      </w:ins>
      <w:ins w:id="150" w:author="Ave Osman" w:date="2025-11-24T09:58:00Z">
        <w:r w:rsidR="00DC3DBB">
          <w:t xml:space="preserve"> (nt usuliste</w:t>
        </w:r>
      </w:ins>
      <w:ins w:id="151" w:author="Ave Osman" w:date="2025-11-24T09:59:00Z">
        <w:r w:rsidR="00DC3DBB">
          <w:t>l</w:t>
        </w:r>
      </w:ins>
      <w:ins w:id="152" w:author="Ave Osman" w:date="2025-11-24T09:58:00Z">
        <w:r w:rsidR="00DC3DBB">
          <w:t>, tervislike</w:t>
        </w:r>
      </w:ins>
      <w:ins w:id="153" w:author="Ave Osman" w:date="2025-11-24T09:59:00Z">
        <w:r w:rsidR="00DC3DBB">
          <w:t>l</w:t>
        </w:r>
      </w:ins>
      <w:ins w:id="154" w:author="Ave Osman" w:date="2025-11-24T09:58:00Z">
        <w:r w:rsidR="00DC3DBB">
          <w:t xml:space="preserve"> ja erinäidustustest t</w:t>
        </w:r>
      </w:ins>
      <w:ins w:id="155" w:author="Ave Osman" w:date="2025-11-24T09:59:00Z">
        <w:r w:rsidR="00DC3DBB">
          <w:t>ingitud põhjustel,  laste vajadus</w:t>
        </w:r>
      </w:ins>
      <w:ins w:id="156" w:author="Ave Osman" w:date="2025-11-24T10:04:00Z">
        <w:r w:rsidR="009B5820">
          <w:t>tega</w:t>
        </w:r>
      </w:ins>
      <w:ins w:id="157" w:author="Ave Osman" w:date="2025-11-24T09:59:00Z">
        <w:r w:rsidR="00DC3DBB">
          <w:t xml:space="preserve"> arvesta</w:t>
        </w:r>
      </w:ins>
      <w:ins w:id="158" w:author="Ave Osman" w:date="2025-11-24T10:00:00Z">
        <w:r w:rsidR="00DC3DBB">
          <w:t>v</w:t>
        </w:r>
      </w:ins>
      <w:ins w:id="159" w:author="Ave Osman" w:date="2025-11-24T09:59:00Z">
        <w:r w:rsidR="00DC3DBB">
          <w:t>)</w:t>
        </w:r>
      </w:ins>
      <w:ins w:id="160" w:author="Ave Osman" w:date="2025-11-24T10:00:00Z">
        <w:r w:rsidR="00DC3DBB">
          <w:t>.</w:t>
        </w:r>
      </w:ins>
      <w:ins w:id="161" w:author="Ave Osman" w:date="2025-11-24T09:57:00Z">
        <w:r w:rsidR="00DC3DBB">
          <w:t xml:space="preserve"> </w:t>
        </w:r>
      </w:ins>
    </w:p>
    <w:p w14:paraId="3109F68F" w14:textId="3D0735FF" w:rsidR="00DC3DBB" w:rsidRDefault="00DC3DBB" w:rsidP="007C737E">
      <w:pPr>
        <w:pStyle w:val="NormalWeb"/>
        <w:kinsoku w:val="0"/>
        <w:overflowPunct w:val="0"/>
        <w:spacing w:before="0" w:after="0" w:afterAutospacing="0"/>
        <w:ind w:left="284"/>
        <w:jc w:val="both"/>
        <w:textAlignment w:val="baseline"/>
        <w:rPr>
          <w:ins w:id="162" w:author="Ave Osman" w:date="2025-11-24T10:01:00Z"/>
        </w:rPr>
      </w:pPr>
      <w:ins w:id="163" w:author="Ave Osman" w:date="2025-11-24T10:00:00Z">
        <w:r>
          <w:t>2.4.</w:t>
        </w:r>
      </w:ins>
      <w:ins w:id="164" w:author="Ave Osman" w:date="2025-11-24T11:45:00Z">
        <w:r w:rsidR="00AE3231">
          <w:t>1</w:t>
        </w:r>
      </w:ins>
      <w:ins w:id="165" w:author="Ave Osman" w:date="2025-11-24T11:46:00Z">
        <w:r w:rsidR="00AE3231">
          <w:t>.8</w:t>
        </w:r>
      </w:ins>
      <w:ins w:id="166" w:author="Ave Osman" w:date="2025-11-24T10:00:00Z">
        <w:r>
          <w:t xml:space="preserve">. Vaimse ja sotsiaalse heaolu toetamine ja hingehoid. </w:t>
        </w:r>
      </w:ins>
    </w:p>
    <w:p w14:paraId="5B790487" w14:textId="6AE6918D" w:rsidR="00DC3DBB" w:rsidRPr="006C1E43" w:rsidRDefault="00DC3DBB" w:rsidP="007C737E">
      <w:pPr>
        <w:pStyle w:val="NormalWeb"/>
        <w:kinsoku w:val="0"/>
        <w:overflowPunct w:val="0"/>
        <w:spacing w:before="0" w:after="0" w:afterAutospacing="0"/>
        <w:ind w:left="284"/>
        <w:jc w:val="both"/>
        <w:textAlignment w:val="baseline"/>
      </w:pPr>
      <w:ins w:id="167" w:author="Ave Osman" w:date="2025-11-24T10:01:00Z">
        <w:r>
          <w:t>2.4.</w:t>
        </w:r>
      </w:ins>
      <w:ins w:id="168" w:author="Ave Osman" w:date="2025-11-24T11:46:00Z">
        <w:r w:rsidR="00AE3231">
          <w:t>1.9.</w:t>
        </w:r>
      </w:ins>
      <w:ins w:id="169" w:author="Ave Osman" w:date="2025-11-24T10:01:00Z">
        <w:r>
          <w:t xml:space="preserve"> Taotlejate</w:t>
        </w:r>
      </w:ins>
      <w:ins w:id="170" w:author="Ave Osman" w:date="2025-11-24T10:02:00Z">
        <w:r>
          <w:t>le</w:t>
        </w:r>
      </w:ins>
      <w:ins w:id="171" w:author="Ave Osman" w:date="2025-11-24T10:01:00Z">
        <w:r>
          <w:t xml:space="preserve"> hügieeniteenuste tagamine (nt juuk</w:t>
        </w:r>
      </w:ins>
      <w:ins w:id="172" w:author="Ave Osman" w:date="2025-11-24T10:03:00Z">
        <w:r>
          <w:t>s</w:t>
        </w:r>
      </w:ins>
      <w:ins w:id="173" w:author="Ave Osman" w:date="2025-11-24T10:01:00Z">
        <w:r>
          <w:t>uriteenus)</w:t>
        </w:r>
      </w:ins>
      <w:ins w:id="174" w:author="Ave Osman" w:date="2025-11-24T10:04:00Z">
        <w:r w:rsidR="009B5820">
          <w:t>.</w:t>
        </w:r>
      </w:ins>
      <w:bookmarkEnd w:id="134"/>
    </w:p>
    <w:p w14:paraId="04C1A057" w14:textId="77777777" w:rsidR="00C9471B" w:rsidRPr="0059692D" w:rsidRDefault="00C9471B" w:rsidP="00C9471B">
      <w:pPr>
        <w:spacing w:after="0" w:line="264" w:lineRule="auto"/>
        <w:rPr>
          <w:ins w:id="175" w:author="Ave Osman" w:date="2025-11-24T12:02:00Z"/>
          <w:rFonts w:ascii="Times New Roman" w:hAnsi="Times New Roman" w:cs="Times New Roman"/>
          <w:sz w:val="24"/>
          <w:szCs w:val="24"/>
        </w:rPr>
      </w:pPr>
      <w:ins w:id="176" w:author="Ave Osman" w:date="2025-11-24T12:02:00Z">
        <w:r w:rsidRPr="0059692D">
          <w:rPr>
            <w:rFonts w:ascii="Times New Roman" w:hAnsi="Times New Roman" w:cs="Times New Roman"/>
            <w:sz w:val="24"/>
            <w:szCs w:val="24"/>
          </w:rPr>
          <w:t>(</w:t>
        </w:r>
        <w:r w:rsidRPr="0059692D">
          <w:rPr>
            <w:rFonts w:ascii="Times New Roman" w:hAnsi="Times New Roman" w:cs="Times New Roman"/>
            <w:i/>
            <w:iCs/>
            <w:sz w:val="24"/>
            <w:szCs w:val="24"/>
          </w:rPr>
          <w:t>muudetud siseministri pp.kk.aaaa käskkirjaga nr 1-3/X</w:t>
        </w:r>
        <w:r w:rsidRPr="0059692D">
          <w:rPr>
            <w:rFonts w:ascii="Times New Roman" w:hAnsi="Times New Roman" w:cs="Times New Roman"/>
            <w:sz w:val="24"/>
            <w:szCs w:val="24"/>
          </w:rPr>
          <w:t>)</w:t>
        </w:r>
      </w:ins>
    </w:p>
    <w:p w14:paraId="5B74AF66" w14:textId="77777777" w:rsidR="00345E08" w:rsidRPr="006C1E43" w:rsidRDefault="00345E08" w:rsidP="00345E08">
      <w:pPr>
        <w:pStyle w:val="NormalWeb"/>
        <w:kinsoku w:val="0"/>
        <w:overflowPunct w:val="0"/>
        <w:spacing w:before="0" w:after="0" w:afterAutospacing="0"/>
        <w:ind w:left="993"/>
        <w:jc w:val="both"/>
        <w:textAlignment w:val="baseline"/>
      </w:pPr>
    </w:p>
    <w:p w14:paraId="2679B4C6" w14:textId="77777777" w:rsidR="00345E08" w:rsidRPr="006C1E43" w:rsidRDefault="00345E08" w:rsidP="00345E08">
      <w:pPr>
        <w:pStyle w:val="ListParagraph"/>
        <w:numPr>
          <w:ilvl w:val="2"/>
          <w:numId w:val="2"/>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 xml:space="preserve">Projekti tulemus </w:t>
      </w:r>
    </w:p>
    <w:p w14:paraId="5A376660" w14:textId="77777777" w:rsidR="003E2D63" w:rsidRPr="006C1E43" w:rsidRDefault="00345E08" w:rsidP="003E2D63">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cs="Times New Roman"/>
          <w:sz w:val="24"/>
          <w:szCs w:val="24"/>
        </w:rPr>
      </w:pPr>
      <w:bookmarkStart w:id="177" w:name="_Hlk165027889"/>
      <w:r w:rsidRPr="006C1E43">
        <w:rPr>
          <w:rFonts w:ascii="Times New Roman" w:hAnsi="Times New Roman" w:cs="Times New Roman"/>
          <w:sz w:val="24"/>
          <w:szCs w:val="24"/>
        </w:rPr>
        <w:t>Vastuvõtutingimuste direktiivi</w:t>
      </w:r>
      <w:r w:rsidRPr="006C1E43">
        <w:rPr>
          <w:rStyle w:val="FootnoteReference"/>
          <w:rFonts w:ascii="Times New Roman" w:hAnsi="Times New Roman" w:cs="Times New Roman"/>
          <w:sz w:val="24"/>
          <w:szCs w:val="24"/>
        </w:rPr>
        <w:footnoteReference w:id="4"/>
      </w:r>
      <w:r w:rsidRPr="006C1E43">
        <w:rPr>
          <w:rFonts w:ascii="Times New Roman" w:hAnsi="Times New Roman" w:cs="Times New Roman"/>
          <w:sz w:val="24"/>
          <w:szCs w:val="24"/>
        </w:rPr>
        <w:t xml:space="preserve"> kohaselt tuleb taotlejatele tagada vajalikud tervishoiuteenused, mis hõlmavad vähemalt vältimatu abi ning haiguste ja raskete vaimsete häirete põhiravi. Samuti tuleb erivajadustega taotlejatele tagada vajalik arsti- või muu abi, sealhulgas vajaduse korral asjakohane vaimse tervise ravi</w:t>
      </w:r>
      <w:r w:rsidR="003C5EAA" w:rsidRPr="006C1E43">
        <w:rPr>
          <w:rFonts w:ascii="Times New Roman" w:hAnsi="Times New Roman" w:cs="Times New Roman"/>
          <w:sz w:val="24"/>
          <w:szCs w:val="24"/>
        </w:rPr>
        <w:t xml:space="preserve">. </w:t>
      </w:r>
      <w:r w:rsidR="006723C7" w:rsidRPr="006C1E43">
        <w:rPr>
          <w:rFonts w:ascii="Times New Roman" w:hAnsi="Times New Roman" w:cs="Times New Roman"/>
          <w:sz w:val="24"/>
          <w:szCs w:val="24"/>
        </w:rPr>
        <w:t>Tervishoiu</w:t>
      </w:r>
      <w:r w:rsidR="003C5EAA" w:rsidRPr="006C1E43">
        <w:rPr>
          <w:rFonts w:ascii="Times New Roman" w:hAnsi="Times New Roman" w:cs="Times New Roman"/>
          <w:sz w:val="24"/>
          <w:szCs w:val="24"/>
        </w:rPr>
        <w:t xml:space="preserve">teenuseid tagatakse projektis </w:t>
      </w:r>
      <w:r w:rsidR="00A676AF" w:rsidRPr="006C1E43">
        <w:rPr>
          <w:rFonts w:ascii="Times New Roman" w:hAnsi="Times New Roman" w:cs="Times New Roman"/>
          <w:sz w:val="24"/>
          <w:szCs w:val="24"/>
        </w:rPr>
        <w:t>perioodil 01.04.2023-30.06.2024</w:t>
      </w:r>
      <w:r w:rsidR="00B20623" w:rsidRPr="006C1E43">
        <w:rPr>
          <w:rFonts w:ascii="Times New Roman" w:hAnsi="Times New Roman" w:cs="Times New Roman"/>
          <w:sz w:val="24"/>
          <w:szCs w:val="24"/>
        </w:rPr>
        <w:t>.</w:t>
      </w:r>
      <w:r w:rsidR="003E2D63" w:rsidRPr="006C1E43">
        <w:rPr>
          <w:rFonts w:ascii="Times New Roman" w:hAnsi="Times New Roman" w:cs="Times New Roman"/>
          <w:sz w:val="24"/>
          <w:szCs w:val="24"/>
        </w:rPr>
        <w:t xml:space="preserve"> (</w:t>
      </w:r>
      <w:r w:rsidR="003E2D63" w:rsidRPr="006C1E43">
        <w:rPr>
          <w:rFonts w:ascii="Times New Roman" w:hAnsi="Times New Roman" w:cs="Times New Roman"/>
          <w:i/>
          <w:iCs/>
          <w:sz w:val="24"/>
          <w:szCs w:val="24"/>
        </w:rPr>
        <w:t>muudetud siseministri 21.06.2024 käskkirjaga nr 1-3/67</w:t>
      </w:r>
      <w:r w:rsidR="003E2D63" w:rsidRPr="006C1E43">
        <w:rPr>
          <w:rFonts w:ascii="Times New Roman" w:hAnsi="Times New Roman" w:cs="Times New Roman"/>
          <w:sz w:val="24"/>
          <w:szCs w:val="24"/>
        </w:rPr>
        <w:t>)</w:t>
      </w:r>
    </w:p>
    <w:p w14:paraId="1F693A51" w14:textId="5FC873C2" w:rsidR="00345E08" w:rsidRPr="006C1E43" w:rsidRDefault="00345E08" w:rsidP="00345E0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cs="Times New Roman"/>
          <w:sz w:val="24"/>
          <w:szCs w:val="24"/>
        </w:rPr>
      </w:pPr>
      <w:r w:rsidRPr="006C1E43">
        <w:rPr>
          <w:rFonts w:ascii="Times New Roman" w:hAnsi="Times New Roman" w:cs="Times New Roman"/>
          <w:sz w:val="24"/>
          <w:szCs w:val="24"/>
        </w:rPr>
        <w:lastRenderedPageBreak/>
        <w:t xml:space="preserve">Projekti tegevuste tulemusena on tagatud taotlejate õigused, heaolu kinnipidamistingimustes ning toimetulek vabanemisel. Taotlejad, kes on paigutatud kinnipidamiskeskusesse, saavad </w:t>
      </w:r>
      <w:r w:rsidR="00946281" w:rsidRPr="006C1E43">
        <w:rPr>
          <w:rFonts w:ascii="Times New Roman" w:hAnsi="Times New Roman" w:cs="Times New Roman"/>
          <w:sz w:val="24"/>
          <w:szCs w:val="24"/>
        </w:rPr>
        <w:t xml:space="preserve">perioodil 01.04.2023-30.06.2024 </w:t>
      </w:r>
      <w:r w:rsidRPr="006C1E43">
        <w:rPr>
          <w:rFonts w:ascii="Times New Roman" w:hAnsi="Times New Roman" w:cs="Times New Roman"/>
          <w:sz w:val="24"/>
          <w:szCs w:val="24"/>
        </w:rPr>
        <w:t>arsti- ja meditsiiniõeteenust kinnipidamiskeskuse ravikabinetis või vajadusel meditsiiniasutuses. Lisaks toetatakse taotlejaid vaba aja sisustamise võimalustega organiseeritud huvitegevuse, keeleõppe ja sportimisvõimaluste kaudu. Vajadusel on tagatud taotlejate transporditeenus ja majutus.</w:t>
      </w:r>
      <w:r w:rsidR="003E2D63" w:rsidRPr="006C1E43">
        <w:rPr>
          <w:rFonts w:ascii="Times New Roman" w:hAnsi="Times New Roman" w:cs="Times New Roman"/>
          <w:sz w:val="24"/>
          <w:szCs w:val="24"/>
        </w:rPr>
        <w:t xml:space="preserve"> (</w:t>
      </w:r>
      <w:r w:rsidR="003E2D63" w:rsidRPr="006C1E43">
        <w:rPr>
          <w:rFonts w:ascii="Times New Roman" w:hAnsi="Times New Roman" w:cs="Times New Roman"/>
          <w:i/>
          <w:iCs/>
          <w:sz w:val="24"/>
          <w:szCs w:val="24"/>
        </w:rPr>
        <w:t>muudetud siseministri 21.06.2024 käskkirjaga nr 1-3/67</w:t>
      </w:r>
      <w:r w:rsidR="003E2D63" w:rsidRPr="006C1E43">
        <w:rPr>
          <w:rFonts w:ascii="Times New Roman" w:hAnsi="Times New Roman" w:cs="Times New Roman"/>
          <w:sz w:val="24"/>
          <w:szCs w:val="24"/>
        </w:rPr>
        <w:t>)</w:t>
      </w:r>
    </w:p>
    <w:bookmarkEnd w:id="177"/>
    <w:p w14:paraId="22EEFE09" w14:textId="77777777" w:rsidR="00345E08" w:rsidRPr="006C1E43" w:rsidRDefault="00345E08" w:rsidP="00345E0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14:paraId="4594531F" w14:textId="77777777" w:rsidR="00345E08" w:rsidRPr="006C1E43" w:rsidRDefault="00345E08" w:rsidP="00345E08">
      <w:pPr>
        <w:pStyle w:val="ListParagraph"/>
        <w:numPr>
          <w:ilvl w:val="2"/>
          <w:numId w:val="2"/>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 xml:space="preserve">Projekti sihtrühm </w:t>
      </w:r>
    </w:p>
    <w:p w14:paraId="66459A69" w14:textId="77777777" w:rsidR="00345E08" w:rsidRPr="006C1E43" w:rsidRDefault="00345E08" w:rsidP="00345E08">
      <w:pPr>
        <w:spacing w:after="0" w:line="240" w:lineRule="auto"/>
        <w:ind w:left="709"/>
        <w:jc w:val="both"/>
        <w:rPr>
          <w:rFonts w:ascii="Times New Roman" w:hAnsi="Times New Roman" w:cs="Times New Roman"/>
          <w:sz w:val="24"/>
          <w:szCs w:val="24"/>
        </w:rPr>
      </w:pPr>
      <w:r w:rsidRPr="006C1E43">
        <w:rPr>
          <w:rFonts w:ascii="Times New Roman" w:hAnsi="Times New Roman" w:cs="Times New Roman"/>
          <w:sz w:val="24"/>
          <w:szCs w:val="24"/>
        </w:rPr>
        <w:t>Projekti otseseks sihtrühmaks on rahvusvahelise kaitse taotlejad.</w:t>
      </w:r>
    </w:p>
    <w:p w14:paraId="1741994B" w14:textId="77777777" w:rsidR="00345E08" w:rsidRPr="006C1E43" w:rsidRDefault="00345E08" w:rsidP="00345E08">
      <w:pPr>
        <w:spacing w:after="0" w:line="240" w:lineRule="auto"/>
        <w:jc w:val="both"/>
        <w:rPr>
          <w:rFonts w:ascii="Times New Roman" w:hAnsi="Times New Roman" w:cs="Times New Roman"/>
          <w:sz w:val="24"/>
          <w:szCs w:val="24"/>
        </w:rPr>
      </w:pPr>
    </w:p>
    <w:p w14:paraId="4AA2A258" w14:textId="77777777" w:rsidR="00345E08" w:rsidRPr="006C1E43" w:rsidRDefault="00345E08" w:rsidP="00345E08">
      <w:pPr>
        <w:pStyle w:val="ListParagraph"/>
        <w:numPr>
          <w:ilvl w:val="2"/>
          <w:numId w:val="2"/>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Times New Roman" w:hAnsi="Times New Roman" w:cs="Times New Roman"/>
          <w:sz w:val="24"/>
          <w:szCs w:val="24"/>
        </w:rPr>
      </w:pPr>
      <w:bookmarkStart w:id="178" w:name="_Hlk208912213"/>
      <w:r w:rsidRPr="006C1E43">
        <w:rPr>
          <w:rFonts w:ascii="Times New Roman" w:hAnsi="Times New Roman" w:cs="Times New Roman"/>
          <w:sz w:val="24"/>
          <w:szCs w:val="24"/>
        </w:rPr>
        <w:t>Projekti abikõlblikkuse periood</w:t>
      </w:r>
    </w:p>
    <w:p w14:paraId="5C3AEA7A" w14:textId="4E7458C6" w:rsidR="00345E08" w:rsidRPr="006C1E43" w:rsidRDefault="00345E08" w:rsidP="00345E08">
      <w:pPr>
        <w:spacing w:after="0" w:line="240" w:lineRule="auto"/>
        <w:ind w:left="709"/>
        <w:jc w:val="both"/>
        <w:rPr>
          <w:rFonts w:ascii="Times New Roman" w:hAnsi="Times New Roman" w:cs="Times New Roman"/>
          <w:sz w:val="24"/>
          <w:szCs w:val="24"/>
        </w:rPr>
      </w:pPr>
      <w:r w:rsidRPr="006C1E43">
        <w:rPr>
          <w:rFonts w:ascii="Times New Roman" w:hAnsi="Times New Roman" w:cs="Times New Roman"/>
          <w:sz w:val="24"/>
          <w:szCs w:val="24"/>
        </w:rPr>
        <w:t>Projekti tegevused viiakse ellu perioodil 01.04.2023–31.12.</w:t>
      </w:r>
      <w:del w:id="179" w:author="Ave Osman" w:date="2025-11-24T10:10:00Z">
        <w:r w:rsidRPr="006C1E43" w:rsidDel="00887EA7">
          <w:rPr>
            <w:rFonts w:ascii="Times New Roman" w:hAnsi="Times New Roman" w:cs="Times New Roman"/>
            <w:sz w:val="24"/>
            <w:szCs w:val="24"/>
          </w:rPr>
          <w:delText>2027</w:delText>
        </w:r>
      </w:del>
      <w:ins w:id="180" w:author="Ave Osman" w:date="2025-11-24T10:10:00Z">
        <w:r w:rsidR="00887EA7" w:rsidRPr="006C1E43">
          <w:rPr>
            <w:rFonts w:ascii="Times New Roman" w:hAnsi="Times New Roman" w:cs="Times New Roman"/>
            <w:sz w:val="24"/>
            <w:szCs w:val="24"/>
          </w:rPr>
          <w:t>202</w:t>
        </w:r>
        <w:r w:rsidR="00887EA7">
          <w:rPr>
            <w:rFonts w:ascii="Times New Roman" w:hAnsi="Times New Roman" w:cs="Times New Roman"/>
            <w:sz w:val="24"/>
            <w:szCs w:val="24"/>
          </w:rPr>
          <w:t>9</w:t>
        </w:r>
      </w:ins>
      <w:r w:rsidR="00BE0570" w:rsidRPr="006C1E43">
        <w:rPr>
          <w:rFonts w:ascii="Times New Roman" w:hAnsi="Times New Roman" w:cs="Times New Roman"/>
          <w:sz w:val="24"/>
          <w:szCs w:val="24"/>
        </w:rPr>
        <w:t xml:space="preserve">, sh meditsiiniteenust </w:t>
      </w:r>
      <w:r w:rsidR="006D6677" w:rsidRPr="006C1E43">
        <w:rPr>
          <w:rFonts w:ascii="Times New Roman" w:hAnsi="Times New Roman" w:cs="Times New Roman"/>
          <w:sz w:val="24"/>
          <w:szCs w:val="24"/>
        </w:rPr>
        <w:t>osutatakse</w:t>
      </w:r>
      <w:r w:rsidR="00BE0570" w:rsidRPr="006C1E43">
        <w:rPr>
          <w:rFonts w:ascii="Times New Roman" w:hAnsi="Times New Roman" w:cs="Times New Roman"/>
          <w:sz w:val="24"/>
          <w:szCs w:val="24"/>
        </w:rPr>
        <w:t xml:space="preserve"> perioodil 01.04.2023-30.06.2024</w:t>
      </w:r>
      <w:r w:rsidRPr="006C1E43">
        <w:rPr>
          <w:rFonts w:ascii="Times New Roman" w:hAnsi="Times New Roman" w:cs="Times New Roman"/>
          <w:sz w:val="24"/>
          <w:szCs w:val="24"/>
        </w:rPr>
        <w:t xml:space="preserve">. </w:t>
      </w:r>
      <w:del w:id="181" w:author="Ave Osman" w:date="2025-12-10T10:55:00Z">
        <w:r w:rsidR="003E2D63" w:rsidRPr="006C1E43" w:rsidDel="00BB1546">
          <w:rPr>
            <w:rFonts w:ascii="Times New Roman" w:hAnsi="Times New Roman" w:cs="Times New Roman"/>
            <w:sz w:val="24"/>
            <w:szCs w:val="24"/>
          </w:rPr>
          <w:delText>(</w:delText>
        </w:r>
        <w:r w:rsidR="003E2D63" w:rsidRPr="006C1E43" w:rsidDel="00BB1546">
          <w:rPr>
            <w:rFonts w:ascii="Times New Roman" w:hAnsi="Times New Roman" w:cs="Times New Roman"/>
            <w:i/>
            <w:iCs/>
            <w:sz w:val="24"/>
            <w:szCs w:val="24"/>
          </w:rPr>
          <w:delText>muudetud siseministri 21.06.2024 käskkirjaga nr 1-3/67</w:delText>
        </w:r>
        <w:r w:rsidR="003E2D63" w:rsidRPr="006C1E43" w:rsidDel="00BB1546">
          <w:rPr>
            <w:rFonts w:ascii="Times New Roman" w:hAnsi="Times New Roman" w:cs="Times New Roman"/>
            <w:sz w:val="24"/>
            <w:szCs w:val="24"/>
          </w:rPr>
          <w:delText>)</w:delText>
        </w:r>
      </w:del>
    </w:p>
    <w:p w14:paraId="5B42225C" w14:textId="77777777" w:rsidR="00345E08" w:rsidRPr="006C1E43" w:rsidRDefault="00345E08" w:rsidP="00345E08">
      <w:pPr>
        <w:spacing w:after="0" w:line="240" w:lineRule="auto"/>
        <w:jc w:val="both"/>
        <w:rPr>
          <w:rFonts w:ascii="Times New Roman" w:hAnsi="Times New Roman" w:cs="Times New Roman"/>
          <w:sz w:val="24"/>
          <w:szCs w:val="24"/>
        </w:rPr>
      </w:pPr>
    </w:p>
    <w:p w14:paraId="132D0DAC" w14:textId="77777777" w:rsidR="00345E08" w:rsidRPr="006C1E43" w:rsidRDefault="00345E08" w:rsidP="00345E08">
      <w:pPr>
        <w:spacing w:after="0" w:line="240" w:lineRule="auto"/>
        <w:ind w:firstLine="709"/>
        <w:jc w:val="both"/>
        <w:rPr>
          <w:rFonts w:ascii="Times New Roman" w:hAnsi="Times New Roman" w:cs="Times New Roman"/>
          <w:sz w:val="24"/>
          <w:szCs w:val="24"/>
        </w:rPr>
      </w:pPr>
      <w:r w:rsidRPr="006C1E43">
        <w:rPr>
          <w:rFonts w:ascii="Times New Roman" w:hAnsi="Times New Roman" w:cs="Times New Roman"/>
          <w:sz w:val="24"/>
          <w:szCs w:val="24"/>
        </w:rPr>
        <w:t>Projekti võimalikud abikõlblikud kulud on järgmised:</w:t>
      </w:r>
    </w:p>
    <w:p w14:paraId="427248B1" w14:textId="7314C7C6" w:rsidR="00345E08" w:rsidRPr="006C1E43" w:rsidRDefault="00345E08" w:rsidP="00345E08">
      <w:pPr>
        <w:pStyle w:val="ListParagraph"/>
        <w:numPr>
          <w:ilvl w:val="0"/>
          <w:numId w:val="36"/>
        </w:numPr>
        <w:spacing w:after="0" w:line="240" w:lineRule="auto"/>
        <w:ind w:left="993" w:hanging="284"/>
        <w:jc w:val="both"/>
        <w:rPr>
          <w:rFonts w:ascii="Times New Roman" w:hAnsi="Times New Roman" w:cs="Times New Roman"/>
          <w:sz w:val="24"/>
          <w:szCs w:val="24"/>
        </w:rPr>
      </w:pPr>
      <w:r w:rsidRPr="006C1E43">
        <w:rPr>
          <w:rFonts w:ascii="Times New Roman" w:hAnsi="Times New Roman" w:cs="Times New Roman"/>
          <w:sz w:val="24"/>
          <w:szCs w:val="24"/>
        </w:rPr>
        <w:t>personalikulud (sh projektijuhtimine, huvijuhtimine, spordiinstruktor, keeleõpetaj</w:t>
      </w:r>
      <w:r w:rsidR="00886134" w:rsidRPr="006C1E43">
        <w:rPr>
          <w:rFonts w:ascii="Times New Roman" w:hAnsi="Times New Roman" w:cs="Times New Roman"/>
          <w:sz w:val="24"/>
          <w:szCs w:val="24"/>
        </w:rPr>
        <w:t>a, muusikaõpetaja</w:t>
      </w:r>
      <w:r w:rsidR="00B20623" w:rsidRPr="006C1E43">
        <w:rPr>
          <w:rFonts w:ascii="Times New Roman" w:hAnsi="Times New Roman" w:cs="Times New Roman"/>
          <w:sz w:val="24"/>
          <w:szCs w:val="24"/>
        </w:rPr>
        <w:t>,</w:t>
      </w:r>
      <w:r w:rsidR="00084DE8" w:rsidRPr="006C1E43">
        <w:rPr>
          <w:rFonts w:ascii="Times New Roman" w:hAnsi="Times New Roman" w:cs="Times New Roman"/>
          <w:sz w:val="24"/>
          <w:szCs w:val="24"/>
        </w:rPr>
        <w:t xml:space="preserve"> huvitegevuste ekspert</w:t>
      </w:r>
      <w:ins w:id="182" w:author="Ave Osman" w:date="2025-11-24T10:03:00Z">
        <w:r w:rsidR="00DC3DBB">
          <w:rPr>
            <w:rFonts w:ascii="Times New Roman" w:hAnsi="Times New Roman" w:cs="Times New Roman"/>
            <w:sz w:val="24"/>
            <w:szCs w:val="24"/>
          </w:rPr>
          <w:t>, vaimse heaolu spetsialist</w:t>
        </w:r>
      </w:ins>
      <w:r w:rsidR="00084DE8" w:rsidRPr="006C1E43">
        <w:rPr>
          <w:rFonts w:ascii="Times New Roman" w:hAnsi="Times New Roman" w:cs="Times New Roman"/>
          <w:sz w:val="24"/>
          <w:szCs w:val="24"/>
        </w:rPr>
        <w:t xml:space="preserve"> </w:t>
      </w:r>
      <w:r w:rsidRPr="006C1E43">
        <w:rPr>
          <w:rFonts w:ascii="Times New Roman" w:hAnsi="Times New Roman" w:cs="Times New Roman"/>
          <w:sz w:val="24"/>
          <w:szCs w:val="24"/>
        </w:rPr>
        <w:t>jms);</w:t>
      </w:r>
      <w:r w:rsidR="003E2D63" w:rsidRPr="006C1E43">
        <w:rPr>
          <w:rFonts w:ascii="Times New Roman" w:hAnsi="Times New Roman" w:cs="Times New Roman"/>
          <w:sz w:val="24"/>
          <w:szCs w:val="24"/>
        </w:rPr>
        <w:t xml:space="preserve"> </w:t>
      </w:r>
      <w:del w:id="183" w:author="Ave Osman" w:date="2025-12-10T10:55:00Z">
        <w:r w:rsidR="003E2D63" w:rsidRPr="006C1E43" w:rsidDel="00BB1546">
          <w:rPr>
            <w:rFonts w:ascii="Times New Roman" w:hAnsi="Times New Roman" w:cs="Times New Roman"/>
            <w:sz w:val="24"/>
            <w:szCs w:val="24"/>
          </w:rPr>
          <w:delText>(</w:delText>
        </w:r>
        <w:r w:rsidR="003E2D63" w:rsidRPr="006C1E43" w:rsidDel="00BB1546">
          <w:rPr>
            <w:rFonts w:ascii="Times New Roman" w:hAnsi="Times New Roman" w:cs="Times New Roman"/>
            <w:i/>
            <w:iCs/>
            <w:sz w:val="24"/>
            <w:szCs w:val="24"/>
          </w:rPr>
          <w:delText>muudetud siseministri 21.06.2024 käskkirjaga nr 1-3/67</w:delText>
        </w:r>
        <w:r w:rsidR="003E2D63" w:rsidRPr="006C1E43" w:rsidDel="00BB1546">
          <w:rPr>
            <w:rFonts w:ascii="Times New Roman" w:hAnsi="Times New Roman" w:cs="Times New Roman"/>
            <w:sz w:val="24"/>
            <w:szCs w:val="24"/>
          </w:rPr>
          <w:delText>)</w:delText>
        </w:r>
      </w:del>
    </w:p>
    <w:p w14:paraId="355B7389" w14:textId="07602155" w:rsidR="00345E08" w:rsidRPr="006C1E43" w:rsidRDefault="00345E08" w:rsidP="00345E08">
      <w:pPr>
        <w:pStyle w:val="ListParagraph"/>
        <w:numPr>
          <w:ilvl w:val="0"/>
          <w:numId w:val="36"/>
        </w:numPr>
        <w:spacing w:after="0" w:line="240" w:lineRule="auto"/>
        <w:ind w:left="993" w:hanging="284"/>
        <w:jc w:val="both"/>
        <w:rPr>
          <w:rFonts w:ascii="Times New Roman" w:hAnsi="Times New Roman" w:cs="Times New Roman"/>
          <w:sz w:val="24"/>
          <w:szCs w:val="24"/>
        </w:rPr>
      </w:pPr>
      <w:r w:rsidRPr="006C1E43">
        <w:rPr>
          <w:rFonts w:ascii="Times New Roman" w:hAnsi="Times New Roman" w:cs="Times New Roman"/>
          <w:sz w:val="24"/>
          <w:szCs w:val="24"/>
        </w:rPr>
        <w:t xml:space="preserve">õppevisiitidel, seminaridel, konverentsidel ja koolitustel osalemise kulud (sh päevaraha, transport, majutus, osalustasud, kindlustus). Kolmandates riikides toimuvatel koolitustel, seminaridel ja konverentsidel osalemine ning neisse õppevisiidi korraldamine tuleb eelnevat kooskõlastada SiMiga. Vastav põhjendus esitada SiMile e-toetuse keskkonna kaudu vähemalt 45 päeva enne õppevisiidi, koolituse, seminari või konverentsi toimumist; </w:t>
      </w:r>
    </w:p>
    <w:p w14:paraId="106C2251" w14:textId="77777777" w:rsidR="00345E08" w:rsidRPr="006C1E43" w:rsidRDefault="00345E08" w:rsidP="00345E08">
      <w:pPr>
        <w:pStyle w:val="ListParagraph"/>
        <w:numPr>
          <w:ilvl w:val="0"/>
          <w:numId w:val="36"/>
        </w:numPr>
        <w:spacing w:after="0" w:line="240" w:lineRule="auto"/>
        <w:ind w:left="993" w:hanging="284"/>
        <w:jc w:val="both"/>
      </w:pPr>
      <w:r w:rsidRPr="006C1E43">
        <w:rPr>
          <w:rFonts w:ascii="Times New Roman" w:hAnsi="Times New Roman" w:cs="Times New Roman"/>
          <w:sz w:val="24"/>
          <w:szCs w:val="24"/>
        </w:rPr>
        <w:t>teenuste ja tegevuste korraldamisega seotud tõlkekulud kinnipidamiskeskuse kodukorra ja olmetasandi teemadel;</w:t>
      </w:r>
      <w:r w:rsidRPr="006C1E43">
        <w:rPr>
          <w:rFonts w:ascii="Segoe UI" w:hAnsi="Segoe UI" w:cs="Segoe UI"/>
          <w:color w:val="000000"/>
          <w:sz w:val="20"/>
          <w:szCs w:val="20"/>
        </w:rPr>
        <w:t xml:space="preserve"> </w:t>
      </w:r>
    </w:p>
    <w:p w14:paraId="3FDB8C77" w14:textId="0EF52911" w:rsidR="00B20623" w:rsidRPr="006C1E43" w:rsidRDefault="00345E08" w:rsidP="00345E08">
      <w:pPr>
        <w:pStyle w:val="ListParagraph"/>
        <w:numPr>
          <w:ilvl w:val="0"/>
          <w:numId w:val="36"/>
        </w:numPr>
        <w:spacing w:after="0" w:line="240" w:lineRule="auto"/>
        <w:ind w:left="993" w:hanging="284"/>
        <w:jc w:val="both"/>
        <w:rPr>
          <w:rFonts w:ascii="Times New Roman" w:hAnsi="Times New Roman" w:cs="Times New Roman"/>
          <w:sz w:val="24"/>
          <w:szCs w:val="24"/>
        </w:rPr>
      </w:pPr>
      <w:r w:rsidRPr="006C1E43">
        <w:rPr>
          <w:rFonts w:ascii="Times New Roman" w:hAnsi="Times New Roman" w:cs="Times New Roman"/>
          <w:sz w:val="24"/>
          <w:szCs w:val="24"/>
        </w:rPr>
        <w:t>meditsiiniteenuse kulud</w:t>
      </w:r>
      <w:r w:rsidR="00946281" w:rsidRPr="006C1E43">
        <w:rPr>
          <w:rFonts w:ascii="Times New Roman" w:hAnsi="Times New Roman" w:cs="Times New Roman"/>
          <w:sz w:val="24"/>
          <w:szCs w:val="24"/>
        </w:rPr>
        <w:t xml:space="preserve"> </w:t>
      </w:r>
      <w:r w:rsidRPr="006C1E43">
        <w:rPr>
          <w:rFonts w:ascii="Times New Roman" w:hAnsi="Times New Roman" w:cs="Times New Roman"/>
          <w:sz w:val="24"/>
          <w:szCs w:val="24"/>
        </w:rPr>
        <w:t>(sh õendus- ja arstiteenus, psühholoogiteenus ning vajadusel psühhiaatriteenus, tervisekontroll, akuutne ravi, operatsioonid, ravimid, meditsiinivahendid, uuringud, analüüsid jms) kinnipeetud taotlejatele</w:t>
      </w:r>
      <w:r w:rsidR="00B20623" w:rsidRPr="006C1E43">
        <w:rPr>
          <w:rFonts w:ascii="Times New Roman" w:hAnsi="Times New Roman" w:cs="Times New Roman"/>
          <w:sz w:val="24"/>
          <w:szCs w:val="24"/>
        </w:rPr>
        <w:t xml:space="preserve"> perioodil 01.04.2023-30.06.2024</w:t>
      </w:r>
      <w:r w:rsidR="009A2F80" w:rsidRPr="006C1E43">
        <w:rPr>
          <w:rFonts w:ascii="Times New Roman" w:hAnsi="Times New Roman" w:cs="Times New Roman"/>
          <w:sz w:val="24"/>
          <w:szCs w:val="24"/>
        </w:rPr>
        <w:t>;</w:t>
      </w:r>
      <w:r w:rsidR="003E2D63" w:rsidRPr="006C1E43">
        <w:rPr>
          <w:rFonts w:ascii="Times New Roman" w:hAnsi="Times New Roman" w:cs="Times New Roman"/>
          <w:sz w:val="24"/>
          <w:szCs w:val="24"/>
        </w:rPr>
        <w:t xml:space="preserve"> </w:t>
      </w:r>
      <w:del w:id="184" w:author="Ave Osman" w:date="2025-12-10T10:55:00Z">
        <w:r w:rsidR="003E2D63" w:rsidRPr="006C1E43" w:rsidDel="00BB1546">
          <w:rPr>
            <w:rFonts w:ascii="Times New Roman" w:hAnsi="Times New Roman" w:cs="Times New Roman"/>
            <w:sz w:val="24"/>
            <w:szCs w:val="24"/>
          </w:rPr>
          <w:delText>(</w:delText>
        </w:r>
        <w:r w:rsidR="003E2D63" w:rsidRPr="006C1E43" w:rsidDel="00BB1546">
          <w:rPr>
            <w:rFonts w:ascii="Times New Roman" w:hAnsi="Times New Roman" w:cs="Times New Roman"/>
            <w:i/>
            <w:iCs/>
            <w:sz w:val="24"/>
            <w:szCs w:val="24"/>
          </w:rPr>
          <w:delText>muudetud siseministri 21.06.2024 käskkirjaga nr 1-3/67</w:delText>
        </w:r>
        <w:r w:rsidR="003E2D63" w:rsidRPr="006C1E43" w:rsidDel="00BB1546">
          <w:rPr>
            <w:rFonts w:ascii="Times New Roman" w:hAnsi="Times New Roman" w:cs="Times New Roman"/>
            <w:sz w:val="24"/>
            <w:szCs w:val="24"/>
          </w:rPr>
          <w:delText>)</w:delText>
        </w:r>
      </w:del>
    </w:p>
    <w:p w14:paraId="3E04DC8B" w14:textId="1B9AD7A0" w:rsidR="00345E08" w:rsidRPr="006C1E43" w:rsidRDefault="00345E08" w:rsidP="00345E08">
      <w:pPr>
        <w:pStyle w:val="ListParagraph"/>
        <w:numPr>
          <w:ilvl w:val="0"/>
          <w:numId w:val="36"/>
        </w:numPr>
        <w:spacing w:after="0" w:line="240" w:lineRule="auto"/>
        <w:ind w:left="993" w:hanging="284"/>
        <w:jc w:val="both"/>
        <w:rPr>
          <w:rFonts w:ascii="Times New Roman" w:hAnsi="Times New Roman" w:cs="Times New Roman"/>
          <w:sz w:val="24"/>
          <w:szCs w:val="24"/>
        </w:rPr>
      </w:pPr>
      <w:r w:rsidRPr="006C1E43">
        <w:rPr>
          <w:rFonts w:ascii="Times New Roman" w:hAnsi="Times New Roman" w:cs="Times New Roman"/>
          <w:sz w:val="24"/>
          <w:szCs w:val="24"/>
        </w:rPr>
        <w:t xml:space="preserve">kinnipidamiskeskuses pakutavate teenuste ja tegevuste kulud, sh huvialategevus (sh huvialategevuste vahendid, teler, arvutimängud, sportimisvahendid), keeleõpe (st stabiilsed inglise ja eesti keele õppe kursused ning vajalikud keeleõppe vahendid), sporditegevusega </w:t>
      </w:r>
      <w:r w:rsidR="007D72C6" w:rsidRPr="006C1E43">
        <w:rPr>
          <w:rFonts w:ascii="Times New Roman" w:hAnsi="Times New Roman" w:cs="Times New Roman"/>
          <w:sz w:val="24"/>
          <w:szCs w:val="24"/>
        </w:rPr>
        <w:t>ja</w:t>
      </w:r>
      <w:r w:rsidRPr="006C1E43">
        <w:rPr>
          <w:rFonts w:ascii="Times New Roman" w:hAnsi="Times New Roman" w:cs="Times New Roman"/>
          <w:sz w:val="24"/>
          <w:szCs w:val="24"/>
        </w:rPr>
        <w:t xml:space="preserve"> </w:t>
      </w:r>
      <w:r w:rsidR="00084DE8" w:rsidRPr="006C1E43">
        <w:rPr>
          <w:rFonts w:ascii="Times New Roman" w:hAnsi="Times New Roman" w:cs="Times New Roman"/>
          <w:sz w:val="24"/>
          <w:szCs w:val="24"/>
        </w:rPr>
        <w:t>muusikalise õppe</w:t>
      </w:r>
      <w:r w:rsidR="007D72C6" w:rsidRPr="006C1E43">
        <w:rPr>
          <w:rFonts w:ascii="Times New Roman" w:hAnsi="Times New Roman" w:cs="Times New Roman"/>
          <w:sz w:val="24"/>
          <w:szCs w:val="24"/>
        </w:rPr>
        <w:t>ga seotud</w:t>
      </w:r>
      <w:r w:rsidR="00084DE8" w:rsidRPr="006C1E43">
        <w:rPr>
          <w:rFonts w:ascii="Times New Roman" w:hAnsi="Times New Roman" w:cs="Times New Roman"/>
          <w:sz w:val="24"/>
          <w:szCs w:val="24"/>
        </w:rPr>
        <w:t xml:space="preserve"> vahendid, </w:t>
      </w:r>
      <w:r w:rsidRPr="006C1E43">
        <w:rPr>
          <w:rFonts w:ascii="Times New Roman" w:hAnsi="Times New Roman" w:cs="Times New Roman"/>
          <w:sz w:val="24"/>
          <w:szCs w:val="24"/>
        </w:rPr>
        <w:t>ligipääsetavuse tagamisega seotud kulud</w:t>
      </w:r>
      <w:bookmarkStart w:id="185" w:name="_Hlk214878147"/>
      <w:ins w:id="186" w:author="Ave Osman" w:date="2025-11-24T10:05:00Z">
        <w:r w:rsidR="009B5820">
          <w:rPr>
            <w:rFonts w:ascii="Times New Roman" w:hAnsi="Times New Roman" w:cs="Times New Roman"/>
            <w:sz w:val="24"/>
            <w:szCs w:val="24"/>
          </w:rPr>
          <w:t xml:space="preserve">, taotlejate erimenüü kulud, hügieeniteenuste tagamise kulud </w:t>
        </w:r>
      </w:ins>
      <w:ins w:id="187" w:author="Ave Osman" w:date="2025-11-24T10:06:00Z">
        <w:r w:rsidR="009B5820">
          <w:rPr>
            <w:rFonts w:ascii="Times New Roman" w:hAnsi="Times New Roman" w:cs="Times New Roman"/>
            <w:sz w:val="24"/>
            <w:szCs w:val="24"/>
          </w:rPr>
          <w:t>jms</w:t>
        </w:r>
      </w:ins>
      <w:ins w:id="188" w:author="Ave Osman" w:date="2025-11-24T12:02:00Z">
        <w:r w:rsidR="00C9471B">
          <w:rPr>
            <w:rFonts w:ascii="Times New Roman" w:hAnsi="Times New Roman" w:cs="Times New Roman"/>
            <w:sz w:val="24"/>
            <w:szCs w:val="24"/>
          </w:rPr>
          <w:t>)</w:t>
        </w:r>
      </w:ins>
      <w:bookmarkEnd w:id="185"/>
      <w:r w:rsidRPr="006C1E43">
        <w:rPr>
          <w:rFonts w:ascii="Times New Roman" w:hAnsi="Times New Roman" w:cs="Times New Roman"/>
          <w:sz w:val="24"/>
          <w:szCs w:val="24"/>
        </w:rPr>
        <w:t xml:space="preserve">; </w:t>
      </w:r>
      <w:r w:rsidR="003E2D63" w:rsidRPr="006C1E43">
        <w:rPr>
          <w:rFonts w:ascii="Times New Roman" w:hAnsi="Times New Roman" w:cs="Times New Roman"/>
          <w:sz w:val="24"/>
          <w:szCs w:val="24"/>
        </w:rPr>
        <w:t xml:space="preserve"> </w:t>
      </w:r>
      <w:del w:id="189" w:author="Ave Osman" w:date="2025-12-10T10:56:00Z">
        <w:r w:rsidR="003E2D63" w:rsidRPr="006C1E43" w:rsidDel="00BB1546">
          <w:rPr>
            <w:rFonts w:ascii="Times New Roman" w:hAnsi="Times New Roman" w:cs="Times New Roman"/>
            <w:sz w:val="24"/>
            <w:szCs w:val="24"/>
          </w:rPr>
          <w:delText>(</w:delText>
        </w:r>
        <w:r w:rsidR="003E2D63" w:rsidRPr="006C1E43" w:rsidDel="00BB1546">
          <w:rPr>
            <w:rFonts w:ascii="Times New Roman" w:hAnsi="Times New Roman" w:cs="Times New Roman"/>
            <w:i/>
            <w:iCs/>
            <w:sz w:val="24"/>
            <w:szCs w:val="24"/>
          </w:rPr>
          <w:delText>muudetud siseministri 21.06.2024 käskkirjaga nr 1-3/67</w:delText>
        </w:r>
        <w:r w:rsidR="003E2D63" w:rsidRPr="006C1E43" w:rsidDel="00BB1546">
          <w:rPr>
            <w:rFonts w:ascii="Times New Roman" w:hAnsi="Times New Roman" w:cs="Times New Roman"/>
            <w:sz w:val="24"/>
            <w:szCs w:val="24"/>
          </w:rPr>
          <w:delText>)</w:delText>
        </w:r>
      </w:del>
    </w:p>
    <w:p w14:paraId="5B8D959D" w14:textId="77777777" w:rsidR="00345E08" w:rsidRPr="006C1E43" w:rsidRDefault="00345E08" w:rsidP="00345E08">
      <w:pPr>
        <w:pStyle w:val="ListParagraph"/>
        <w:numPr>
          <w:ilvl w:val="0"/>
          <w:numId w:val="36"/>
        </w:numPr>
        <w:spacing w:after="0" w:line="240" w:lineRule="auto"/>
        <w:ind w:left="993" w:hanging="284"/>
        <w:jc w:val="both"/>
        <w:rPr>
          <w:rFonts w:ascii="Times New Roman" w:hAnsi="Times New Roman" w:cs="Times New Roman"/>
          <w:sz w:val="24"/>
          <w:szCs w:val="24"/>
        </w:rPr>
      </w:pPr>
      <w:r w:rsidRPr="006C1E43">
        <w:rPr>
          <w:rFonts w:ascii="Times New Roman" w:hAnsi="Times New Roman" w:cs="Times New Roman"/>
          <w:sz w:val="24"/>
          <w:szCs w:val="24"/>
        </w:rPr>
        <w:t xml:space="preserve">seadmete soetamise ja rendikulu (nt konverentsitehnika e-kohtuistungite ja nõustamiste läbiviimiseks kinnipeetavatega veebi teel); </w:t>
      </w:r>
    </w:p>
    <w:p w14:paraId="61B18F0F" w14:textId="77777777" w:rsidR="00345E08" w:rsidRPr="006C1E43" w:rsidRDefault="00345E08" w:rsidP="00345E08">
      <w:pPr>
        <w:pStyle w:val="ListParagraph"/>
        <w:numPr>
          <w:ilvl w:val="0"/>
          <w:numId w:val="36"/>
        </w:numPr>
        <w:spacing w:after="0" w:line="240" w:lineRule="auto"/>
        <w:ind w:left="993" w:hanging="284"/>
        <w:jc w:val="both"/>
        <w:rPr>
          <w:rFonts w:ascii="Times New Roman" w:hAnsi="Times New Roman" w:cs="Times New Roman"/>
          <w:sz w:val="24"/>
          <w:szCs w:val="24"/>
        </w:rPr>
      </w:pPr>
      <w:r w:rsidRPr="006C1E43">
        <w:rPr>
          <w:rFonts w:ascii="Times New Roman" w:hAnsi="Times New Roman" w:cs="Times New Roman"/>
          <w:sz w:val="24"/>
          <w:szCs w:val="24"/>
        </w:rPr>
        <w:t>riigisisesed transpordikulud ja majutuskulu;</w:t>
      </w:r>
    </w:p>
    <w:p w14:paraId="73CA2948" w14:textId="77777777" w:rsidR="00345E08" w:rsidRPr="006C1E43" w:rsidRDefault="00345E08" w:rsidP="00345E08">
      <w:pPr>
        <w:pStyle w:val="ListParagraph"/>
        <w:numPr>
          <w:ilvl w:val="0"/>
          <w:numId w:val="36"/>
        </w:numPr>
        <w:spacing w:after="0" w:line="240" w:lineRule="auto"/>
        <w:ind w:left="993" w:hanging="284"/>
        <w:rPr>
          <w:rFonts w:ascii="Times New Roman" w:hAnsi="Times New Roman" w:cs="Times New Roman"/>
          <w:sz w:val="24"/>
          <w:szCs w:val="24"/>
        </w:rPr>
      </w:pPr>
      <w:r w:rsidRPr="006C1E43">
        <w:rPr>
          <w:rFonts w:ascii="Times New Roman" w:hAnsi="Times New Roman" w:cs="Times New Roman"/>
          <w:sz w:val="24"/>
          <w:szCs w:val="24"/>
        </w:rPr>
        <w:t>kommunikatsioonitegevuste ja teavitamise kulu;</w:t>
      </w:r>
    </w:p>
    <w:p w14:paraId="2D9EB282" w14:textId="77777777" w:rsidR="00345E08" w:rsidRPr="006C1E43" w:rsidRDefault="00345E08" w:rsidP="00345E08">
      <w:pPr>
        <w:pStyle w:val="ListParagraph"/>
        <w:numPr>
          <w:ilvl w:val="0"/>
          <w:numId w:val="36"/>
        </w:numPr>
        <w:spacing w:after="0" w:line="240" w:lineRule="auto"/>
        <w:ind w:left="993" w:hanging="284"/>
        <w:rPr>
          <w:rFonts w:ascii="Times New Roman" w:hAnsi="Times New Roman" w:cs="Times New Roman"/>
          <w:sz w:val="24"/>
          <w:szCs w:val="24"/>
        </w:rPr>
      </w:pPr>
      <w:r w:rsidRPr="006C1E43">
        <w:rPr>
          <w:rFonts w:ascii="Times New Roman" w:hAnsi="Times New Roman" w:cs="Times New Roman"/>
          <w:sz w:val="24"/>
          <w:szCs w:val="24"/>
        </w:rPr>
        <w:t>erisoodustusena käsitatav kulu ja sellelt makstavad maksud.</w:t>
      </w:r>
      <w:bookmarkEnd w:id="178"/>
    </w:p>
    <w:p w14:paraId="14365814" w14:textId="77777777" w:rsidR="00C9471B" w:rsidRPr="00C9471B" w:rsidRDefault="00C9471B" w:rsidP="00C9471B">
      <w:pPr>
        <w:pStyle w:val="ListParagraph"/>
        <w:spacing w:after="0" w:line="264" w:lineRule="auto"/>
        <w:rPr>
          <w:ins w:id="190" w:author="Ave Osman" w:date="2025-11-24T12:02:00Z"/>
          <w:rFonts w:ascii="Times New Roman" w:hAnsi="Times New Roman" w:cs="Times New Roman"/>
          <w:sz w:val="24"/>
          <w:szCs w:val="24"/>
        </w:rPr>
      </w:pPr>
      <w:ins w:id="191" w:author="Ave Osman" w:date="2025-11-24T12:02:00Z">
        <w:r w:rsidRPr="00C9471B">
          <w:rPr>
            <w:rFonts w:ascii="Times New Roman" w:hAnsi="Times New Roman" w:cs="Times New Roman"/>
            <w:sz w:val="24"/>
            <w:szCs w:val="24"/>
          </w:rPr>
          <w:t>(</w:t>
        </w:r>
        <w:r w:rsidRPr="00C9471B">
          <w:rPr>
            <w:rFonts w:ascii="Times New Roman" w:hAnsi="Times New Roman" w:cs="Times New Roman"/>
            <w:i/>
            <w:iCs/>
            <w:sz w:val="24"/>
            <w:szCs w:val="24"/>
          </w:rPr>
          <w:t>muudetud siseministri pp.kk.aaaa käskkirjaga nr 1-3/X</w:t>
        </w:r>
        <w:r w:rsidRPr="00C9471B">
          <w:rPr>
            <w:rFonts w:ascii="Times New Roman" w:hAnsi="Times New Roman" w:cs="Times New Roman"/>
            <w:sz w:val="24"/>
            <w:szCs w:val="24"/>
          </w:rPr>
          <w:t>)</w:t>
        </w:r>
      </w:ins>
    </w:p>
    <w:p w14:paraId="6EDC7F18" w14:textId="77777777" w:rsidR="003E2D63" w:rsidRPr="006C1E43" w:rsidRDefault="003E2D63" w:rsidP="00345E08">
      <w:pPr>
        <w:spacing w:after="0" w:line="240" w:lineRule="auto"/>
        <w:jc w:val="both"/>
        <w:rPr>
          <w:rFonts w:ascii="Times New Roman" w:hAnsi="Times New Roman" w:cs="Times New Roman"/>
          <w:sz w:val="24"/>
          <w:szCs w:val="24"/>
        </w:rPr>
      </w:pPr>
    </w:p>
    <w:p w14:paraId="08176764" w14:textId="77777777" w:rsidR="00345E08" w:rsidRPr="006C1E43" w:rsidRDefault="00345E08" w:rsidP="00345E08">
      <w:pPr>
        <w:pStyle w:val="ListParagraph"/>
        <w:numPr>
          <w:ilvl w:val="2"/>
          <w:numId w:val="2"/>
        </w:numPr>
        <w:spacing w:after="0"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Projekti elluviija: Politsei- ja Piirivalveamet</w:t>
      </w:r>
      <w:bookmarkStart w:id="192" w:name="_Toc178472296"/>
      <w:bookmarkStart w:id="193" w:name="_Toc178407910"/>
      <w:bookmarkStart w:id="194" w:name="_Toc178406142"/>
      <w:bookmarkStart w:id="195" w:name="_Toc175708669"/>
      <w:bookmarkStart w:id="196" w:name="_Toc170275215"/>
      <w:bookmarkStart w:id="197" w:name="_Toc170272768"/>
      <w:bookmarkStart w:id="198" w:name="_Toc170205233"/>
      <w:bookmarkStart w:id="199" w:name="_Toc170120418"/>
      <w:bookmarkStart w:id="200" w:name="_Toc170119589"/>
      <w:bookmarkStart w:id="201" w:name="_Toc170119231"/>
    </w:p>
    <w:p w14:paraId="04E61ACF" w14:textId="77777777" w:rsidR="00345E08" w:rsidRPr="006C1E43" w:rsidRDefault="00345E08" w:rsidP="00345E08">
      <w:pPr>
        <w:pStyle w:val="ListParagraph"/>
        <w:spacing w:after="0" w:line="240" w:lineRule="auto"/>
        <w:ind w:left="567"/>
        <w:jc w:val="both"/>
        <w:rPr>
          <w:rFonts w:ascii="Times New Roman" w:hAnsi="Times New Roman" w:cs="Times New Roman"/>
          <w:sz w:val="24"/>
          <w:szCs w:val="24"/>
        </w:rPr>
      </w:pPr>
    </w:p>
    <w:p w14:paraId="0A9F2283" w14:textId="77777777" w:rsidR="00345E08" w:rsidRPr="006C1E43" w:rsidRDefault="00345E08" w:rsidP="00345E08">
      <w:pPr>
        <w:pStyle w:val="ListParagraph"/>
        <w:numPr>
          <w:ilvl w:val="1"/>
          <w:numId w:val="2"/>
        </w:numPr>
        <w:tabs>
          <w:tab w:val="left" w:pos="426"/>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hanging="1500"/>
        <w:jc w:val="both"/>
        <w:rPr>
          <w:rFonts w:ascii="Times New Roman" w:hAnsi="Times New Roman" w:cs="Times New Roman"/>
          <w:sz w:val="24"/>
          <w:szCs w:val="24"/>
        </w:rPr>
      </w:pPr>
      <w:r w:rsidRPr="006C1E43">
        <w:rPr>
          <w:rFonts w:ascii="Times New Roman" w:hAnsi="Times New Roman" w:cs="Times New Roman"/>
          <w:b/>
          <w:sz w:val="24"/>
          <w:szCs w:val="24"/>
        </w:rPr>
        <w:t>Varjupaiga valdkonna IT arenduste ülalpidamiskulud</w:t>
      </w:r>
    </w:p>
    <w:p w14:paraId="15FBAE9E" w14:textId="77777777" w:rsidR="00345E08" w:rsidRPr="006C1E43" w:rsidRDefault="00345E08" w:rsidP="00345E08">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14:paraId="7366B19F" w14:textId="77777777" w:rsidR="00345E08" w:rsidRPr="006C1E43" w:rsidRDefault="00345E08" w:rsidP="00345E08">
      <w:pPr>
        <w:pStyle w:val="ListParagraph"/>
        <w:numPr>
          <w:ilvl w:val="2"/>
          <w:numId w:val="2"/>
        </w:num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932"/>
        <w:jc w:val="both"/>
        <w:rPr>
          <w:rFonts w:ascii="Times New Roman" w:hAnsi="Times New Roman" w:cs="Times New Roman"/>
          <w:sz w:val="24"/>
          <w:szCs w:val="24"/>
        </w:rPr>
      </w:pPr>
      <w:r w:rsidRPr="006C1E43">
        <w:rPr>
          <w:rFonts w:ascii="Times New Roman" w:hAnsi="Times New Roman" w:cs="Times New Roman"/>
          <w:sz w:val="24"/>
          <w:szCs w:val="24"/>
        </w:rPr>
        <w:t>Projekti eesmärk ja sisu</w:t>
      </w:r>
    </w:p>
    <w:p w14:paraId="45B912E1" w14:textId="77777777" w:rsidR="00345E08" w:rsidRPr="006C1E43" w:rsidRDefault="00345E08" w:rsidP="00345E08">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cs="Times New Roman"/>
          <w:sz w:val="24"/>
          <w:szCs w:val="24"/>
        </w:rPr>
      </w:pPr>
      <w:r w:rsidRPr="006C1E43">
        <w:rPr>
          <w:rFonts w:ascii="Times New Roman" w:hAnsi="Times New Roman" w:cs="Times New Roman"/>
          <w:sz w:val="24"/>
          <w:szCs w:val="24"/>
        </w:rPr>
        <w:t xml:space="preserve">Projekti eesmärk on varjupaigasüsteemi, sh varjupaigamenetluse IT süsteemide ülalpidamise ja jätkusuutlikkuse tagamine. Projekti raames viiakse läbi varjupaigasüsteemide IT arendus- ja haldustööd. </w:t>
      </w:r>
    </w:p>
    <w:p w14:paraId="68160DCA" w14:textId="77777777" w:rsidR="00345E08" w:rsidRPr="006C1E43" w:rsidRDefault="00345E08" w:rsidP="00345E08">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14:paraId="311BE63C" w14:textId="77777777" w:rsidR="00345E08" w:rsidRPr="006C1E43" w:rsidRDefault="00345E08" w:rsidP="00345E08">
      <w:pPr>
        <w:pStyle w:val="ListParagraph"/>
        <w:numPr>
          <w:ilvl w:val="2"/>
          <w:numId w:val="2"/>
        </w:numPr>
        <w:tabs>
          <w:tab w:val="left" w:pos="284"/>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932"/>
        <w:jc w:val="both"/>
        <w:rPr>
          <w:rFonts w:ascii="Times New Roman" w:hAnsi="Times New Roman" w:cs="Times New Roman"/>
          <w:sz w:val="24"/>
          <w:szCs w:val="24"/>
        </w:rPr>
      </w:pPr>
      <w:r w:rsidRPr="006C1E43">
        <w:rPr>
          <w:rFonts w:ascii="Times New Roman" w:hAnsi="Times New Roman" w:cs="Times New Roman"/>
          <w:sz w:val="24"/>
          <w:szCs w:val="24"/>
        </w:rPr>
        <w:t>Projekti tulemus</w:t>
      </w:r>
    </w:p>
    <w:p w14:paraId="165C5C33" w14:textId="77777777" w:rsidR="00345E08" w:rsidRPr="006C1E43" w:rsidRDefault="00345E08" w:rsidP="00345E08">
      <w:pPr>
        <w:tabs>
          <w:tab w:val="left" w:pos="284"/>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cs="Times New Roman"/>
          <w:sz w:val="24"/>
          <w:szCs w:val="24"/>
        </w:rPr>
      </w:pPr>
      <w:r w:rsidRPr="006C1E43">
        <w:rPr>
          <w:rFonts w:ascii="Times New Roman" w:hAnsi="Times New Roman" w:cs="Times New Roman"/>
          <w:sz w:val="24"/>
          <w:szCs w:val="24"/>
        </w:rPr>
        <w:t>Varjupaigasüsteemide arendus- ja haldustööd on läbi viidud ning seeläbi on IT süsteemide ülalpidamine  jätkusuutlikult tagatud.</w:t>
      </w:r>
    </w:p>
    <w:p w14:paraId="7049C02E" w14:textId="77777777" w:rsidR="00345E08" w:rsidRPr="006C1E43" w:rsidRDefault="00345E08" w:rsidP="00345E08">
      <w:pPr>
        <w:tabs>
          <w:tab w:val="left" w:pos="284"/>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14:paraId="585E92A1" w14:textId="77777777" w:rsidR="00345E08" w:rsidRPr="006C1E43" w:rsidRDefault="00345E08" w:rsidP="00345E08">
      <w:pPr>
        <w:pStyle w:val="ListParagraph"/>
        <w:numPr>
          <w:ilvl w:val="2"/>
          <w:numId w:val="2"/>
        </w:num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932"/>
        <w:jc w:val="both"/>
        <w:rPr>
          <w:rFonts w:ascii="Times New Roman" w:hAnsi="Times New Roman" w:cs="Times New Roman"/>
          <w:sz w:val="24"/>
          <w:szCs w:val="24"/>
        </w:rPr>
      </w:pPr>
      <w:r w:rsidRPr="006C1E43">
        <w:rPr>
          <w:rFonts w:ascii="Times New Roman" w:hAnsi="Times New Roman" w:cs="Times New Roman"/>
          <w:sz w:val="24"/>
          <w:szCs w:val="24"/>
        </w:rPr>
        <w:t>Projekti sihtrühm</w:t>
      </w:r>
    </w:p>
    <w:p w14:paraId="3F2C164F" w14:textId="77777777" w:rsidR="00345E08" w:rsidRPr="006C1E43" w:rsidRDefault="00345E08" w:rsidP="00345E08">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color w:val="000000"/>
          <w:kern w:val="24"/>
          <w:sz w:val="24"/>
          <w:szCs w:val="24"/>
        </w:rPr>
      </w:pPr>
      <w:r w:rsidRPr="006C1E43">
        <w:rPr>
          <w:rFonts w:ascii="Times New Roman" w:eastAsia="Times New Roman" w:hAnsi="Times New Roman" w:cs="Times New Roman"/>
          <w:color w:val="000000"/>
          <w:kern w:val="24"/>
          <w:sz w:val="24"/>
          <w:szCs w:val="24"/>
        </w:rPr>
        <w:t>Projekti sihtrühmaks on rahvusvahelise kaitse (sh ajutise kaitse) taotlejad ja saajad ning menetluse läbiviijad.</w:t>
      </w:r>
    </w:p>
    <w:p w14:paraId="1960BD27" w14:textId="77777777" w:rsidR="00345E08" w:rsidRPr="006C1E43" w:rsidRDefault="00345E08" w:rsidP="00345E08">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14:paraId="2F453C96" w14:textId="77777777" w:rsidR="00345E08" w:rsidRPr="006C1E43" w:rsidRDefault="00345E08" w:rsidP="00345E08">
      <w:pPr>
        <w:pStyle w:val="ListParagraph"/>
        <w:numPr>
          <w:ilvl w:val="2"/>
          <w:numId w:val="2"/>
        </w:num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932"/>
        <w:jc w:val="both"/>
        <w:rPr>
          <w:rFonts w:ascii="Times New Roman" w:hAnsi="Times New Roman" w:cs="Times New Roman"/>
          <w:sz w:val="24"/>
          <w:szCs w:val="24"/>
        </w:rPr>
      </w:pPr>
      <w:r w:rsidRPr="006C1E43">
        <w:rPr>
          <w:rFonts w:ascii="Times New Roman" w:hAnsi="Times New Roman" w:cs="Times New Roman"/>
          <w:sz w:val="24"/>
          <w:szCs w:val="24"/>
        </w:rPr>
        <w:t>Projekti abikõlblikkuse periood</w:t>
      </w:r>
    </w:p>
    <w:p w14:paraId="0E3221E8" w14:textId="77777777" w:rsidR="00345E08" w:rsidRPr="006C1E43" w:rsidRDefault="00345E08" w:rsidP="00345E08">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17" w:hanging="708"/>
        <w:jc w:val="both"/>
        <w:rPr>
          <w:rFonts w:ascii="Times New Roman" w:hAnsi="Times New Roman" w:cs="Times New Roman"/>
          <w:sz w:val="24"/>
          <w:szCs w:val="24"/>
        </w:rPr>
      </w:pPr>
      <w:r w:rsidRPr="006C1E43">
        <w:rPr>
          <w:rFonts w:ascii="Times New Roman" w:hAnsi="Times New Roman" w:cs="Times New Roman"/>
          <w:sz w:val="24"/>
          <w:szCs w:val="24"/>
        </w:rPr>
        <w:t>Projekti tegevused viiakse ellu perioodil 01.01.2023–31.12.2029.</w:t>
      </w:r>
    </w:p>
    <w:p w14:paraId="344B8BD6" w14:textId="77777777" w:rsidR="00345E08" w:rsidRPr="006C1E43" w:rsidRDefault="00345E08" w:rsidP="00345E08">
      <w:pPr>
        <w:tabs>
          <w:tab w:val="left" w:pos="709"/>
          <w:tab w:val="left" w:pos="851"/>
        </w:tabs>
        <w:spacing w:after="0" w:line="240" w:lineRule="auto"/>
        <w:ind w:left="708"/>
        <w:jc w:val="both"/>
        <w:rPr>
          <w:rFonts w:ascii="Times New Roman" w:hAnsi="Times New Roman" w:cs="Times New Roman"/>
          <w:sz w:val="24"/>
          <w:szCs w:val="24"/>
        </w:rPr>
      </w:pPr>
      <w:r w:rsidRPr="006C1E43">
        <w:rPr>
          <w:rFonts w:ascii="Times New Roman" w:hAnsi="Times New Roman" w:cs="Times New Roman"/>
          <w:sz w:val="24"/>
          <w:szCs w:val="24"/>
        </w:rPr>
        <w:t>Projekti abikõlblikud kulud:</w:t>
      </w:r>
    </w:p>
    <w:p w14:paraId="51406051" w14:textId="77777777" w:rsidR="00345E08" w:rsidRPr="006C1E43" w:rsidRDefault="00345E08" w:rsidP="00345E08">
      <w:pPr>
        <w:pStyle w:val="ListParagraph"/>
        <w:numPr>
          <w:ilvl w:val="0"/>
          <w:numId w:val="36"/>
        </w:numPr>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hanging="284"/>
        <w:jc w:val="both"/>
        <w:rPr>
          <w:rFonts w:ascii="Times New Roman" w:hAnsi="Times New Roman" w:cs="Times New Roman"/>
          <w:sz w:val="24"/>
          <w:szCs w:val="24"/>
        </w:rPr>
      </w:pPr>
      <w:r w:rsidRPr="006C1E43">
        <w:rPr>
          <w:rFonts w:ascii="Times New Roman" w:hAnsi="Times New Roman" w:cs="Times New Roman"/>
          <w:sz w:val="24"/>
          <w:szCs w:val="24"/>
        </w:rPr>
        <w:t>personalikulud (sh projektijuhtimine, arendajad jne);</w:t>
      </w:r>
    </w:p>
    <w:p w14:paraId="2DBBD985" w14:textId="7833D3A8" w:rsidR="00345E08" w:rsidRPr="006C1E43" w:rsidRDefault="003A7384" w:rsidP="00345E08">
      <w:pPr>
        <w:pStyle w:val="ListParagraph"/>
        <w:numPr>
          <w:ilvl w:val="0"/>
          <w:numId w:val="36"/>
        </w:numPr>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hanging="284"/>
        <w:jc w:val="both"/>
        <w:rPr>
          <w:rFonts w:ascii="Times New Roman" w:hAnsi="Times New Roman" w:cs="Times New Roman"/>
          <w:sz w:val="24"/>
          <w:szCs w:val="24"/>
        </w:rPr>
      </w:pPr>
      <w:ins w:id="202" w:author="Ave Osman" w:date="2025-09-16T16:41:00Z">
        <w:r>
          <w:rPr>
            <w:rFonts w:ascii="Times New Roman" w:hAnsi="Times New Roman" w:cs="Times New Roman"/>
            <w:sz w:val="24"/>
            <w:szCs w:val="24"/>
          </w:rPr>
          <w:t xml:space="preserve">projekti personali </w:t>
        </w:r>
      </w:ins>
      <w:r w:rsidR="00345E08" w:rsidRPr="006C1E43">
        <w:rPr>
          <w:rFonts w:ascii="Times New Roman" w:hAnsi="Times New Roman" w:cs="Times New Roman"/>
          <w:sz w:val="24"/>
          <w:szCs w:val="24"/>
        </w:rPr>
        <w:t>õppereisi, sõidu- ja lähetuskulud (sh päevaraha, kindlustus, majutus, kohalik transport jms);</w:t>
      </w:r>
    </w:p>
    <w:p w14:paraId="1A9491D8" w14:textId="18181A90" w:rsidR="00345E08" w:rsidRPr="006C1E43" w:rsidRDefault="00607BFA" w:rsidP="00345E08">
      <w:pPr>
        <w:pStyle w:val="ListParagraph"/>
        <w:numPr>
          <w:ilvl w:val="0"/>
          <w:numId w:val="36"/>
        </w:numPr>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hanging="284"/>
        <w:jc w:val="both"/>
        <w:rPr>
          <w:rFonts w:ascii="Times New Roman" w:hAnsi="Times New Roman" w:cs="Times New Roman"/>
          <w:sz w:val="24"/>
          <w:szCs w:val="24"/>
        </w:rPr>
      </w:pPr>
      <w:ins w:id="203" w:author="Ave Osman" w:date="2025-09-16T16:20:00Z">
        <w:r>
          <w:rPr>
            <w:rFonts w:ascii="Times New Roman" w:hAnsi="Times New Roman" w:cs="Times New Roman"/>
            <w:sz w:val="24"/>
            <w:szCs w:val="24"/>
          </w:rPr>
          <w:t xml:space="preserve">projekti personali </w:t>
        </w:r>
      </w:ins>
      <w:r w:rsidR="00345E08" w:rsidRPr="006C1E43">
        <w:rPr>
          <w:rFonts w:ascii="Times New Roman" w:hAnsi="Times New Roman" w:cs="Times New Roman"/>
          <w:sz w:val="24"/>
          <w:szCs w:val="24"/>
        </w:rPr>
        <w:t>koolituskulud</w:t>
      </w:r>
      <w:del w:id="204" w:author="Ave Osman" w:date="2025-09-16T16:21:00Z">
        <w:r w:rsidR="00345E08" w:rsidRPr="006C1E43" w:rsidDel="00607BFA">
          <w:rPr>
            <w:rFonts w:ascii="Times New Roman" w:hAnsi="Times New Roman" w:cs="Times New Roman"/>
            <w:sz w:val="24"/>
            <w:szCs w:val="24"/>
          </w:rPr>
          <w:delText xml:space="preserve"> (sh materjalide koostamine, ruumide ja esitlustehnika rent, ligipääsetavuse tagamisega seotud kulu jms)</w:delText>
        </w:r>
      </w:del>
      <w:r w:rsidR="00345E08" w:rsidRPr="006C1E43">
        <w:rPr>
          <w:rFonts w:ascii="Times New Roman" w:hAnsi="Times New Roman" w:cs="Times New Roman"/>
          <w:sz w:val="24"/>
          <w:szCs w:val="24"/>
        </w:rPr>
        <w:t>;</w:t>
      </w:r>
    </w:p>
    <w:p w14:paraId="4D4A1CFD" w14:textId="77777777" w:rsidR="0036775E" w:rsidRDefault="00345E08" w:rsidP="00345E08">
      <w:pPr>
        <w:pStyle w:val="ListParagraph"/>
        <w:numPr>
          <w:ilvl w:val="0"/>
          <w:numId w:val="36"/>
        </w:numPr>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hanging="284"/>
        <w:jc w:val="both"/>
        <w:rPr>
          <w:ins w:id="205" w:author="Ave Osman" w:date="2025-09-15T16:03:00Z"/>
          <w:rFonts w:ascii="Times New Roman" w:hAnsi="Times New Roman" w:cs="Times New Roman"/>
          <w:sz w:val="24"/>
          <w:szCs w:val="24"/>
        </w:rPr>
      </w:pPr>
      <w:r w:rsidRPr="006C1E43">
        <w:rPr>
          <w:rFonts w:ascii="Times New Roman" w:hAnsi="Times New Roman" w:cs="Times New Roman"/>
          <w:sz w:val="24"/>
          <w:szCs w:val="24"/>
        </w:rPr>
        <w:t>erisoodustusena käsitatav kulu ja sellelt makstavad maksud</w:t>
      </w:r>
      <w:ins w:id="206" w:author="Ave Osman" w:date="2025-09-15T16:03:00Z">
        <w:r w:rsidR="0036775E">
          <w:rPr>
            <w:rFonts w:ascii="Times New Roman" w:hAnsi="Times New Roman" w:cs="Times New Roman"/>
            <w:sz w:val="24"/>
            <w:szCs w:val="24"/>
          </w:rPr>
          <w:t>;</w:t>
        </w:r>
      </w:ins>
    </w:p>
    <w:p w14:paraId="22F03221" w14:textId="7B52999D" w:rsidR="00E74881" w:rsidRPr="00C95A2B" w:rsidRDefault="00E74881" w:rsidP="00E74881">
      <w:pPr>
        <w:pStyle w:val="ListParagraph"/>
        <w:numPr>
          <w:ilvl w:val="0"/>
          <w:numId w:val="36"/>
        </w:numPr>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hanging="284"/>
        <w:jc w:val="both"/>
        <w:rPr>
          <w:ins w:id="207" w:author="Ave Osman" w:date="2025-09-16T10:54:00Z"/>
          <w:rFonts w:ascii="Times New Roman" w:hAnsi="Times New Roman" w:cs="Times New Roman"/>
          <w:sz w:val="24"/>
          <w:szCs w:val="24"/>
        </w:rPr>
      </w:pPr>
      <w:ins w:id="208" w:author="Ave Osman" w:date="2025-09-16T10:52:00Z">
        <w:r w:rsidRPr="00C95A2B">
          <w:rPr>
            <w:rFonts w:ascii="Times New Roman" w:hAnsi="Times New Roman" w:cs="Times New Roman"/>
            <w:sz w:val="24"/>
            <w:szCs w:val="24"/>
          </w:rPr>
          <w:t>teeninduskulud, näiteks</w:t>
        </w:r>
      </w:ins>
      <w:ins w:id="209" w:author="Ave Osman" w:date="2025-09-16T10:53:00Z">
        <w:r w:rsidRPr="00C95A2B">
          <w:rPr>
            <w:rFonts w:ascii="Times New Roman" w:hAnsi="Times New Roman" w:cs="Times New Roman"/>
            <w:sz w:val="24"/>
            <w:szCs w:val="24"/>
          </w:rPr>
          <w:t xml:space="preserve"> seadmete, sealhulgas I</w:t>
        </w:r>
      </w:ins>
      <w:ins w:id="210" w:author="Ave Osman" w:date="2025-09-16T16:07:00Z">
        <w:r w:rsidR="00F568EF" w:rsidRPr="00C95A2B">
          <w:rPr>
            <w:rFonts w:ascii="Times New Roman" w:hAnsi="Times New Roman" w:cs="Times New Roman"/>
            <w:sz w:val="24"/>
            <w:szCs w:val="24"/>
          </w:rPr>
          <w:t>K</w:t>
        </w:r>
      </w:ins>
      <w:ins w:id="211" w:author="Ave Osman" w:date="2025-09-16T10:53:00Z">
        <w:r w:rsidRPr="00C95A2B">
          <w:rPr>
            <w:rFonts w:ascii="Times New Roman" w:hAnsi="Times New Roman" w:cs="Times New Roman"/>
            <w:sz w:val="24"/>
            <w:szCs w:val="24"/>
          </w:rPr>
          <w:t>T-süsteemide hooldus või asendamine;</w:t>
        </w:r>
      </w:ins>
    </w:p>
    <w:p w14:paraId="50ABCCBB" w14:textId="7A5FC585" w:rsidR="00345E08" w:rsidRPr="0059692D" w:rsidRDefault="00E74881" w:rsidP="00E74881">
      <w:pPr>
        <w:pStyle w:val="ListParagraph"/>
        <w:numPr>
          <w:ilvl w:val="0"/>
          <w:numId w:val="36"/>
        </w:numPr>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hanging="284"/>
        <w:jc w:val="both"/>
        <w:rPr>
          <w:rFonts w:ascii="Times New Roman" w:hAnsi="Times New Roman" w:cs="Times New Roman"/>
          <w:sz w:val="24"/>
          <w:szCs w:val="24"/>
        </w:rPr>
      </w:pPr>
      <w:ins w:id="212" w:author="Ave Osman" w:date="2025-09-16T10:54:00Z">
        <w:r w:rsidRPr="00C95A2B">
          <w:rPr>
            <w:rFonts w:ascii="Times New Roman" w:hAnsi="Times New Roman" w:cs="Times New Roman"/>
            <w:sz w:val="24"/>
            <w:szCs w:val="24"/>
          </w:rPr>
          <w:t>teeninduskulud, näiteks taristu hoolduse ja remondi kulud</w:t>
        </w:r>
      </w:ins>
      <w:r w:rsidR="00345E08" w:rsidRPr="0059692D">
        <w:rPr>
          <w:rFonts w:ascii="Times New Roman" w:hAnsi="Times New Roman" w:cs="Times New Roman"/>
          <w:sz w:val="24"/>
          <w:szCs w:val="24"/>
        </w:rPr>
        <w:t>.</w:t>
      </w:r>
    </w:p>
    <w:p w14:paraId="6A8AA9EC" w14:textId="77777777" w:rsidR="0059692D" w:rsidRPr="0059692D" w:rsidRDefault="0059692D" w:rsidP="0059692D">
      <w:pPr>
        <w:spacing w:after="0" w:line="264" w:lineRule="auto"/>
        <w:ind w:left="0"/>
        <w:rPr>
          <w:ins w:id="213" w:author="Ave Osman" w:date="2025-09-16T11:00:00Z"/>
          <w:rFonts w:ascii="Times New Roman" w:hAnsi="Times New Roman" w:cs="Times New Roman"/>
          <w:sz w:val="24"/>
          <w:szCs w:val="24"/>
        </w:rPr>
      </w:pPr>
      <w:ins w:id="214" w:author="Ave Osman" w:date="2025-09-16T11:00:00Z">
        <w:r w:rsidRPr="0059692D">
          <w:rPr>
            <w:rFonts w:ascii="Times New Roman" w:hAnsi="Times New Roman" w:cs="Times New Roman"/>
            <w:sz w:val="24"/>
            <w:szCs w:val="24"/>
          </w:rPr>
          <w:t>(</w:t>
        </w:r>
        <w:r w:rsidRPr="0059692D">
          <w:rPr>
            <w:rFonts w:ascii="Times New Roman" w:hAnsi="Times New Roman" w:cs="Times New Roman"/>
            <w:i/>
            <w:iCs/>
            <w:sz w:val="24"/>
            <w:szCs w:val="24"/>
          </w:rPr>
          <w:t>muudetud siseministri pp.kk.aaaa käskkirjaga nr 1-3/X</w:t>
        </w:r>
        <w:r w:rsidRPr="0059692D">
          <w:rPr>
            <w:rFonts w:ascii="Times New Roman" w:hAnsi="Times New Roman" w:cs="Times New Roman"/>
            <w:sz w:val="24"/>
            <w:szCs w:val="24"/>
          </w:rPr>
          <w:t>)</w:t>
        </w:r>
      </w:ins>
    </w:p>
    <w:p w14:paraId="69DA03CA" w14:textId="77777777" w:rsidR="00345E08" w:rsidRPr="006C1E43" w:rsidRDefault="00345E08" w:rsidP="0059692D">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sz w:val="24"/>
          <w:szCs w:val="24"/>
        </w:rPr>
      </w:pPr>
    </w:p>
    <w:p w14:paraId="6BD03EC3" w14:textId="77777777" w:rsidR="00345E08" w:rsidRDefault="00345E08" w:rsidP="00345E08">
      <w:pPr>
        <w:pStyle w:val="ListParagraph"/>
        <w:numPr>
          <w:ilvl w:val="2"/>
          <w:numId w:val="2"/>
        </w:numPr>
        <w:tabs>
          <w:tab w:val="left" w:pos="993"/>
        </w:tabs>
        <w:spacing w:after="0" w:line="240" w:lineRule="auto"/>
        <w:ind w:left="709" w:hanging="709"/>
        <w:jc w:val="both"/>
        <w:rPr>
          <w:ins w:id="215" w:author="Ave Osman" w:date="2025-09-18T16:42:00Z"/>
          <w:rFonts w:ascii="Times New Roman" w:hAnsi="Times New Roman" w:cs="Times New Roman"/>
          <w:sz w:val="24"/>
          <w:szCs w:val="24"/>
        </w:rPr>
      </w:pPr>
      <w:r w:rsidRPr="006C1E43">
        <w:rPr>
          <w:rFonts w:ascii="Times New Roman" w:hAnsi="Times New Roman" w:cs="Times New Roman"/>
          <w:sz w:val="24"/>
          <w:szCs w:val="24"/>
        </w:rPr>
        <w:t xml:space="preserve">Projekti elluviija: Siseministeeriumi infotehnoloogia- ja arenduskeskus </w:t>
      </w:r>
    </w:p>
    <w:p w14:paraId="2F04ABA3" w14:textId="77777777" w:rsidR="00345E08" w:rsidRPr="006C1E43" w:rsidRDefault="00345E08" w:rsidP="00345E08">
      <w:pPr>
        <w:spacing w:after="0" w:line="240" w:lineRule="auto"/>
        <w:jc w:val="both"/>
        <w:rPr>
          <w:rFonts w:ascii="Times New Roman" w:hAnsi="Times New Roman" w:cs="Times New Roman"/>
          <w:sz w:val="24"/>
          <w:szCs w:val="24"/>
        </w:rPr>
      </w:pPr>
    </w:p>
    <w:p w14:paraId="61395C29" w14:textId="77777777" w:rsidR="00345E08" w:rsidRPr="006C1E43" w:rsidRDefault="00345E08" w:rsidP="00345E08">
      <w:pPr>
        <w:pStyle w:val="ListParagraph"/>
        <w:numPr>
          <w:ilvl w:val="0"/>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68"/>
        <w:jc w:val="both"/>
        <w:rPr>
          <w:rFonts w:ascii="Times New Roman" w:hAnsi="Times New Roman" w:cs="Times New Roman"/>
          <w:b/>
          <w:sz w:val="24"/>
          <w:szCs w:val="24"/>
        </w:rPr>
      </w:pPr>
      <w:r w:rsidRPr="006C1E43">
        <w:rPr>
          <w:rFonts w:ascii="Times New Roman" w:hAnsi="Times New Roman" w:cs="Times New Roman"/>
          <w:b/>
          <w:sz w:val="24"/>
          <w:szCs w:val="24"/>
        </w:rPr>
        <w:t>Riigiabi</w:t>
      </w:r>
    </w:p>
    <w:p w14:paraId="709189D3" w14:textId="77777777" w:rsidR="00345E08" w:rsidRPr="006C1E43" w:rsidRDefault="00345E08" w:rsidP="00345E08">
      <w:pPr>
        <w:tabs>
          <w:tab w:val="left" w:pos="284"/>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425"/>
        <w:jc w:val="both"/>
        <w:rPr>
          <w:rFonts w:ascii="Times New Roman" w:hAnsi="Times New Roman" w:cs="Times New Roman"/>
          <w:bCs/>
          <w:sz w:val="24"/>
          <w:szCs w:val="24"/>
        </w:rPr>
      </w:pPr>
      <w:r w:rsidRPr="006C1E43">
        <w:rPr>
          <w:rFonts w:ascii="Times New Roman" w:hAnsi="Times New Roman" w:cs="Times New Roman"/>
          <w:sz w:val="24"/>
          <w:szCs w:val="24"/>
        </w:rPr>
        <w:t>Antav toetus ei ole riigiabi ega vähese tähtsusega abi.</w:t>
      </w:r>
    </w:p>
    <w:p w14:paraId="1A616A4D" w14:textId="77777777" w:rsidR="00345E08" w:rsidRPr="006C1E43" w:rsidRDefault="00345E08" w:rsidP="00345E08">
      <w:pPr>
        <w:pStyle w:val="ListParagraph"/>
        <w:keepNext/>
        <w:numPr>
          <w:ilvl w:val="0"/>
          <w:numId w:val="2"/>
        </w:numPr>
        <w:spacing w:before="240" w:after="60" w:line="240" w:lineRule="auto"/>
        <w:ind w:left="567" w:hanging="567"/>
        <w:outlineLvl w:val="0"/>
        <w:rPr>
          <w:rFonts w:ascii="Times New Roman" w:eastAsia="Times New Roman" w:hAnsi="Times New Roman" w:cs="Times New Roman"/>
          <w:b/>
          <w:bCs/>
          <w:color w:val="000000" w:themeColor="text1"/>
          <w:kern w:val="32"/>
          <w:sz w:val="24"/>
          <w:szCs w:val="24"/>
        </w:rPr>
      </w:pPr>
      <w:r w:rsidRPr="006C1E43">
        <w:rPr>
          <w:rFonts w:ascii="Times New Roman" w:eastAsia="Times New Roman" w:hAnsi="Times New Roman" w:cs="Times New Roman"/>
          <w:b/>
          <w:bCs/>
          <w:color w:val="000000" w:themeColor="text1"/>
          <w:kern w:val="32"/>
          <w:sz w:val="24"/>
          <w:szCs w:val="24"/>
        </w:rPr>
        <w:lastRenderedPageBreak/>
        <w:t>Tulemused ja näitajad</w:t>
      </w:r>
    </w:p>
    <w:p w14:paraId="2637CF2F" w14:textId="77777777" w:rsidR="00345E08" w:rsidRPr="006C1E43" w:rsidRDefault="00345E08" w:rsidP="00345E08">
      <w:pPr>
        <w:pStyle w:val="ListParagraph"/>
        <w:keepNext/>
        <w:spacing w:before="240" w:after="60" w:line="240" w:lineRule="auto"/>
        <w:ind w:left="284"/>
        <w:outlineLvl w:val="0"/>
        <w:rPr>
          <w:rFonts w:ascii="Times New Roman" w:eastAsia="Times New Roman" w:hAnsi="Times New Roman" w:cs="Times New Roman"/>
          <w:b/>
          <w:bCs/>
          <w:color w:val="000000" w:themeColor="text1"/>
          <w:kern w:val="32"/>
          <w:sz w:val="24"/>
          <w:szCs w:val="24"/>
        </w:rPr>
      </w:pPr>
    </w:p>
    <w:p w14:paraId="4614154A" w14:textId="77777777" w:rsidR="00345E08" w:rsidRPr="006C1E43" w:rsidRDefault="00345E08" w:rsidP="00345E08">
      <w:pPr>
        <w:pStyle w:val="ListParagraph"/>
        <w:keepNext/>
        <w:numPr>
          <w:ilvl w:val="1"/>
          <w:numId w:val="2"/>
        </w:numPr>
        <w:spacing w:before="240" w:after="60" w:line="240" w:lineRule="auto"/>
        <w:ind w:left="567" w:hanging="567"/>
        <w:outlineLvl w:val="0"/>
        <w:rPr>
          <w:rFonts w:ascii="Times New Roman" w:eastAsia="Times New Roman" w:hAnsi="Times New Roman" w:cs="Times New Roman"/>
          <w:b/>
          <w:bCs/>
          <w:color w:val="000000" w:themeColor="text1"/>
          <w:kern w:val="32"/>
          <w:sz w:val="24"/>
          <w:szCs w:val="24"/>
        </w:rPr>
      </w:pPr>
      <w:bookmarkStart w:id="216" w:name="_Hlk119401957"/>
      <w:r w:rsidRPr="006C1E43">
        <w:rPr>
          <w:rFonts w:ascii="Times New Roman" w:eastAsia="Times New Roman" w:hAnsi="Times New Roman" w:cs="Times New Roman"/>
          <w:bCs/>
          <w:color w:val="000000" w:themeColor="text1"/>
          <w:sz w:val="24"/>
          <w:szCs w:val="24"/>
          <w:lang w:eastAsia="et-EE"/>
        </w:rPr>
        <w:t xml:space="preserve">Punktis 2 nimetatud tegevuste seireks ja hindamiseks kasutatavad väljundnäitajad. Kõikide näitajate algtase on 0.  </w:t>
      </w:r>
      <w:bookmarkEnd w:id="216"/>
    </w:p>
    <w:tbl>
      <w:tblPr>
        <w:tblpPr w:leftFromText="141" w:rightFromText="141" w:vertAnchor="text" w:horzAnchor="margin" w:tblpY="-4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984"/>
        <w:gridCol w:w="851"/>
        <w:gridCol w:w="850"/>
        <w:gridCol w:w="992"/>
        <w:gridCol w:w="3686"/>
      </w:tblGrid>
      <w:tr w:rsidR="00345E08" w:rsidRPr="006C1E43" w14:paraId="7DA1FD4A" w14:textId="77777777" w:rsidTr="006152A0">
        <w:trPr>
          <w:trHeight w:val="223"/>
        </w:trPr>
        <w:tc>
          <w:tcPr>
            <w:tcW w:w="1555" w:type="dxa"/>
          </w:tcPr>
          <w:p w14:paraId="0B81A236"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b/>
                <w:bCs/>
                <w:color w:val="000000" w:themeColor="text1"/>
                <w:sz w:val="20"/>
                <w:szCs w:val="20"/>
              </w:rPr>
            </w:pPr>
            <w:bookmarkStart w:id="217" w:name="_Hlk119399550"/>
            <w:r w:rsidRPr="006C1E43">
              <w:rPr>
                <w:rFonts w:ascii="Times New Roman" w:eastAsia="Times New Roman" w:hAnsi="Times New Roman" w:cs="Times New Roman"/>
                <w:b/>
                <w:bCs/>
                <w:color w:val="000000" w:themeColor="text1"/>
                <w:sz w:val="20"/>
                <w:szCs w:val="20"/>
              </w:rPr>
              <w:t>Projekt</w:t>
            </w:r>
          </w:p>
        </w:tc>
        <w:tc>
          <w:tcPr>
            <w:tcW w:w="1984" w:type="dxa"/>
          </w:tcPr>
          <w:p w14:paraId="07389B6E"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b/>
                <w:bCs/>
                <w:color w:val="000000" w:themeColor="text1"/>
                <w:sz w:val="20"/>
                <w:szCs w:val="20"/>
              </w:rPr>
            </w:pPr>
            <w:r w:rsidRPr="006C1E43">
              <w:rPr>
                <w:rFonts w:ascii="Times New Roman" w:eastAsia="Times New Roman" w:hAnsi="Times New Roman" w:cs="Times New Roman"/>
                <w:b/>
                <w:bCs/>
                <w:color w:val="000000" w:themeColor="text1"/>
                <w:sz w:val="20"/>
                <w:szCs w:val="20"/>
              </w:rPr>
              <w:t>Näitaja kood ja nimetus</w:t>
            </w:r>
          </w:p>
        </w:tc>
        <w:tc>
          <w:tcPr>
            <w:tcW w:w="851" w:type="dxa"/>
          </w:tcPr>
          <w:p w14:paraId="21AF8C13"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b/>
                <w:bCs/>
                <w:color w:val="000000" w:themeColor="text1"/>
                <w:sz w:val="20"/>
                <w:szCs w:val="20"/>
              </w:rPr>
            </w:pPr>
            <w:r w:rsidRPr="006C1E43">
              <w:rPr>
                <w:rFonts w:ascii="Times New Roman" w:eastAsia="Times New Roman" w:hAnsi="Times New Roman" w:cs="Times New Roman"/>
                <w:b/>
                <w:bCs/>
                <w:color w:val="000000" w:themeColor="text1"/>
                <w:sz w:val="20"/>
                <w:szCs w:val="20"/>
              </w:rPr>
              <w:t xml:space="preserve">Näitaja mõõtühik </w:t>
            </w:r>
          </w:p>
        </w:tc>
        <w:tc>
          <w:tcPr>
            <w:tcW w:w="850" w:type="dxa"/>
          </w:tcPr>
          <w:p w14:paraId="669D88D2" w14:textId="77777777" w:rsidR="00345E08" w:rsidRPr="006C1E43" w:rsidRDefault="00345E08" w:rsidP="006152A0">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6C1E43">
              <w:rPr>
                <w:rFonts w:ascii="Times New Roman" w:eastAsia="Times New Roman" w:hAnsi="Times New Roman" w:cs="Times New Roman"/>
                <w:b/>
                <w:bCs/>
                <w:color w:val="000000" w:themeColor="text1"/>
                <w:sz w:val="20"/>
                <w:szCs w:val="20"/>
              </w:rPr>
              <w:t>Sihttase 2024</w:t>
            </w:r>
          </w:p>
          <w:p w14:paraId="4496CAE9"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bCs/>
                <w:i/>
                <w:color w:val="000000" w:themeColor="text1"/>
                <w:sz w:val="20"/>
                <w:szCs w:val="20"/>
              </w:rPr>
            </w:pPr>
          </w:p>
        </w:tc>
        <w:tc>
          <w:tcPr>
            <w:tcW w:w="992" w:type="dxa"/>
          </w:tcPr>
          <w:p w14:paraId="67F338B0"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b/>
                <w:bCs/>
                <w:color w:val="000000" w:themeColor="text1"/>
                <w:sz w:val="20"/>
                <w:szCs w:val="20"/>
              </w:rPr>
            </w:pPr>
            <w:r w:rsidRPr="006C1E43">
              <w:rPr>
                <w:rFonts w:ascii="Times New Roman" w:eastAsia="Times New Roman" w:hAnsi="Times New Roman" w:cs="Times New Roman"/>
                <w:b/>
                <w:bCs/>
                <w:color w:val="000000" w:themeColor="text1"/>
                <w:sz w:val="20"/>
                <w:szCs w:val="20"/>
              </w:rPr>
              <w:t>Sihttase</w:t>
            </w:r>
          </w:p>
          <w:p w14:paraId="78D2B54A"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b/>
                <w:bCs/>
                <w:color w:val="000000" w:themeColor="text1"/>
                <w:sz w:val="20"/>
                <w:szCs w:val="20"/>
              </w:rPr>
            </w:pPr>
            <w:r w:rsidRPr="006C1E43">
              <w:rPr>
                <w:rFonts w:ascii="Times New Roman" w:eastAsia="Times New Roman" w:hAnsi="Times New Roman" w:cs="Times New Roman"/>
                <w:b/>
                <w:bCs/>
                <w:color w:val="000000" w:themeColor="text1"/>
                <w:sz w:val="20"/>
                <w:szCs w:val="20"/>
              </w:rPr>
              <w:t>2029</w:t>
            </w:r>
          </w:p>
        </w:tc>
        <w:tc>
          <w:tcPr>
            <w:tcW w:w="3686" w:type="dxa"/>
          </w:tcPr>
          <w:p w14:paraId="4681D3AA" w14:textId="21BA4794"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b/>
                <w:bCs/>
                <w:color w:val="000000" w:themeColor="text1"/>
                <w:sz w:val="20"/>
                <w:szCs w:val="20"/>
              </w:rPr>
            </w:pPr>
            <w:r w:rsidRPr="006C1E43">
              <w:rPr>
                <w:rFonts w:ascii="Times New Roman" w:eastAsia="Times New Roman" w:hAnsi="Times New Roman" w:cs="Times New Roman"/>
                <w:b/>
                <w:bCs/>
                <w:color w:val="000000" w:themeColor="text1"/>
                <w:sz w:val="20"/>
                <w:szCs w:val="20"/>
              </w:rPr>
              <w:t>Selgitav teave</w:t>
            </w:r>
            <w:ins w:id="218" w:author="Ave Osman" w:date="2025-09-23T12:00:00Z">
              <w:r w:rsidR="00AF4A35">
                <w:rPr>
                  <w:rStyle w:val="FootnoteReference"/>
                  <w:rFonts w:ascii="Times New Roman" w:eastAsia="Times New Roman" w:hAnsi="Times New Roman" w:cs="Times New Roman"/>
                  <w:b/>
                  <w:bCs/>
                  <w:color w:val="000000" w:themeColor="text1"/>
                  <w:sz w:val="20"/>
                  <w:szCs w:val="20"/>
                </w:rPr>
                <w:footnoteReference w:id="5"/>
              </w:r>
            </w:ins>
            <w:r w:rsidRPr="006C1E43">
              <w:rPr>
                <w:rFonts w:ascii="Times New Roman" w:eastAsia="Times New Roman" w:hAnsi="Times New Roman" w:cs="Times New Roman"/>
                <w:b/>
                <w:bCs/>
                <w:color w:val="000000" w:themeColor="text1"/>
                <w:sz w:val="20"/>
                <w:szCs w:val="20"/>
              </w:rPr>
              <w:t xml:space="preserve"> </w:t>
            </w:r>
          </w:p>
        </w:tc>
      </w:tr>
      <w:tr w:rsidR="00345E08" w:rsidRPr="006C1E43" w14:paraId="25C55EAC" w14:textId="77777777" w:rsidTr="006152A0">
        <w:trPr>
          <w:trHeight w:val="160"/>
        </w:trPr>
        <w:tc>
          <w:tcPr>
            <w:tcW w:w="1555" w:type="dxa"/>
            <w:vMerge w:val="restart"/>
          </w:tcPr>
          <w:p w14:paraId="4A7F0C99" w14:textId="77777777" w:rsidR="00345E08" w:rsidRPr="006C1E43" w:rsidRDefault="00345E08" w:rsidP="006152A0">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6C1E43">
              <w:rPr>
                <w:rFonts w:ascii="Times New Roman" w:eastAsia="Times New Roman" w:hAnsi="Times New Roman" w:cs="Times New Roman"/>
                <w:iCs/>
                <w:color w:val="000000" w:themeColor="text1"/>
                <w:sz w:val="20"/>
                <w:szCs w:val="20"/>
                <w:lang w:eastAsia="et-EE"/>
              </w:rPr>
              <w:t>Rahvusvahelise kaitse menetlusvõimekuse tagamine</w:t>
            </w:r>
          </w:p>
        </w:tc>
        <w:tc>
          <w:tcPr>
            <w:tcW w:w="1984" w:type="dxa"/>
          </w:tcPr>
          <w:p w14:paraId="07132838" w14:textId="77777777" w:rsidR="00345E08" w:rsidRPr="006C1E43" w:rsidRDefault="00345E08" w:rsidP="006152A0">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AMIF O.1.2 Koolitustegevuses osalejate arv</w:t>
            </w:r>
          </w:p>
        </w:tc>
        <w:tc>
          <w:tcPr>
            <w:tcW w:w="851" w:type="dxa"/>
          </w:tcPr>
          <w:p w14:paraId="04FAAFA2" w14:textId="77777777" w:rsidR="00345E08" w:rsidRPr="006C1E43" w:rsidRDefault="00345E08" w:rsidP="006152A0">
            <w:pPr>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arv</w:t>
            </w:r>
          </w:p>
        </w:tc>
        <w:tc>
          <w:tcPr>
            <w:tcW w:w="850" w:type="dxa"/>
          </w:tcPr>
          <w:p w14:paraId="203091AD"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120</w:t>
            </w:r>
          </w:p>
        </w:tc>
        <w:tc>
          <w:tcPr>
            <w:tcW w:w="992" w:type="dxa"/>
          </w:tcPr>
          <w:p w14:paraId="025159B1"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bCs/>
                <w:color w:val="000000" w:themeColor="text1"/>
                <w:sz w:val="20"/>
                <w:szCs w:val="20"/>
              </w:rPr>
            </w:pPr>
            <w:r w:rsidRPr="006C1E43">
              <w:rPr>
                <w:rFonts w:ascii="Times New Roman" w:eastAsia="Times New Roman" w:hAnsi="Times New Roman" w:cs="Times New Roman"/>
                <w:bCs/>
                <w:color w:val="000000" w:themeColor="text1"/>
                <w:sz w:val="20"/>
                <w:szCs w:val="20"/>
              </w:rPr>
              <w:t>420</w:t>
            </w:r>
          </w:p>
        </w:tc>
        <w:tc>
          <w:tcPr>
            <w:tcW w:w="3686" w:type="dxa"/>
          </w:tcPr>
          <w:p w14:paraId="05EA857D" w14:textId="77777777" w:rsidR="00345E08" w:rsidRPr="006C1E43" w:rsidRDefault="00345E08" w:rsidP="006152A0">
            <w:pPr>
              <w:autoSpaceDE w:val="0"/>
              <w:autoSpaceDN w:val="0"/>
              <w:adjustRightInd w:val="0"/>
              <w:spacing w:after="0" w:line="240" w:lineRule="auto"/>
              <w:jc w:val="both"/>
              <w:rPr>
                <w:rFonts w:ascii="Times New Roman" w:hAnsi="Times New Roman" w:cs="Times New Roman"/>
                <w:sz w:val="20"/>
                <w:szCs w:val="20"/>
              </w:rPr>
            </w:pPr>
            <w:r w:rsidRPr="006C1E43">
              <w:rPr>
                <w:rFonts w:ascii="Times New Roman" w:hAnsi="Times New Roman" w:cs="Times New Roman"/>
                <w:sz w:val="20"/>
                <w:szCs w:val="20"/>
              </w:rPr>
              <w:t xml:space="preserve">Osaleja - füüsiline isik, kes saab projektist otsest kasu. </w:t>
            </w:r>
            <w:r w:rsidRPr="006C1E43">
              <w:rPr>
                <w:rFonts w:ascii="inherit" w:eastAsia="Times New Roman" w:hAnsi="inherit" w:cs="Courier New"/>
                <w:color w:val="202124"/>
                <w:sz w:val="20"/>
                <w:szCs w:val="20"/>
                <w:lang w:eastAsia="et-EE"/>
              </w:rPr>
              <w:t xml:space="preserve"> </w:t>
            </w:r>
            <w:r w:rsidRPr="006C1E43">
              <w:rPr>
                <w:rFonts w:ascii="Times New Roman" w:hAnsi="Times New Roman" w:cs="Times New Roman"/>
                <w:sz w:val="20"/>
                <w:szCs w:val="20"/>
              </w:rPr>
              <w:t>Käesoleva näitaja tähenduses on osaleja isik, kes tegeleb ametialaselt Euroopa ühise varjupaigasüsteemiga.</w:t>
            </w:r>
          </w:p>
          <w:p w14:paraId="110FCA02" w14:textId="77777777" w:rsidR="00345E08" w:rsidRPr="006C1E43" w:rsidRDefault="00345E08" w:rsidP="006152A0">
            <w:pPr>
              <w:autoSpaceDE w:val="0"/>
              <w:autoSpaceDN w:val="0"/>
              <w:adjustRightInd w:val="0"/>
              <w:spacing w:after="0" w:line="240" w:lineRule="auto"/>
              <w:jc w:val="both"/>
              <w:rPr>
                <w:rFonts w:ascii="Times New Roman" w:hAnsi="Times New Roman" w:cs="Times New Roman"/>
                <w:sz w:val="20"/>
                <w:szCs w:val="20"/>
              </w:rPr>
            </w:pPr>
            <w:r w:rsidRPr="006C1E43">
              <w:rPr>
                <w:rFonts w:ascii="Times New Roman" w:hAnsi="Times New Roman" w:cs="Times New Roman"/>
                <w:sz w:val="20"/>
                <w:szCs w:val="20"/>
              </w:rPr>
              <w:t>Osaleja andmed tuleb eristada soo ja vanusevahemike järgi (&lt;18, 18–60, &gt;60).</w:t>
            </w:r>
          </w:p>
        </w:tc>
      </w:tr>
      <w:tr w:rsidR="00345E08" w:rsidRPr="006C1E43" w14:paraId="490BB7C5" w14:textId="77777777" w:rsidTr="006152A0">
        <w:trPr>
          <w:trHeight w:val="160"/>
        </w:trPr>
        <w:tc>
          <w:tcPr>
            <w:tcW w:w="1555" w:type="dxa"/>
            <w:vMerge/>
          </w:tcPr>
          <w:p w14:paraId="1FCDC0AB" w14:textId="77777777" w:rsidR="00345E08" w:rsidRPr="006C1E43" w:rsidRDefault="00345E08" w:rsidP="006152A0">
            <w:pPr>
              <w:autoSpaceDE w:val="0"/>
              <w:autoSpaceDN w:val="0"/>
              <w:adjustRightInd w:val="0"/>
              <w:spacing w:after="0" w:line="240" w:lineRule="auto"/>
              <w:rPr>
                <w:rFonts w:ascii="Times New Roman" w:eastAsia="Times New Roman" w:hAnsi="Times New Roman" w:cs="Times New Roman"/>
                <w:iCs/>
                <w:color w:val="000000" w:themeColor="text1"/>
                <w:sz w:val="20"/>
                <w:szCs w:val="20"/>
                <w:lang w:eastAsia="et-EE"/>
              </w:rPr>
            </w:pPr>
          </w:p>
        </w:tc>
        <w:tc>
          <w:tcPr>
            <w:tcW w:w="1984" w:type="dxa"/>
          </w:tcPr>
          <w:p w14:paraId="0DE006C0" w14:textId="17E247F3" w:rsidR="00345E08" w:rsidRDefault="00345E08" w:rsidP="006152A0">
            <w:pPr>
              <w:autoSpaceDE w:val="0"/>
              <w:autoSpaceDN w:val="0"/>
              <w:adjustRightInd w:val="0"/>
              <w:spacing w:after="0" w:line="240" w:lineRule="auto"/>
              <w:rPr>
                <w:ins w:id="227" w:author="Ave Osman" w:date="2025-08-11T16:52:00Z"/>
                <w:rFonts w:ascii="Times New Roman" w:eastAsia="Times New Roman" w:hAnsi="Times New Roman" w:cs="Times New Roman"/>
                <w:i/>
                <w:iCs/>
                <w:color w:val="000000"/>
                <w:sz w:val="20"/>
                <w:szCs w:val="20"/>
                <w:lang w:eastAsia="et-EE"/>
              </w:rPr>
            </w:pPr>
            <w:r w:rsidRPr="006C1E43">
              <w:rPr>
                <w:rFonts w:ascii="Times New Roman" w:eastAsia="Times New Roman" w:hAnsi="Times New Roman" w:cs="Times New Roman"/>
                <w:color w:val="000000" w:themeColor="text1"/>
                <w:sz w:val="20"/>
                <w:szCs w:val="20"/>
              </w:rPr>
              <w:t>AMIF O.1.1</w:t>
            </w:r>
            <w:ins w:id="228" w:author="Ave Osman" w:date="2025-08-11T16:57:00Z">
              <w:r w:rsidR="00836E77">
                <w:rPr>
                  <w:rFonts w:ascii="Times New Roman" w:eastAsia="Times New Roman" w:hAnsi="Times New Roman" w:cs="Times New Roman"/>
                  <w:color w:val="000000" w:themeColor="text1"/>
                  <w:sz w:val="20"/>
                  <w:szCs w:val="20"/>
                </w:rPr>
                <w:t>.2</w:t>
              </w:r>
            </w:ins>
            <w:r w:rsidRPr="006C1E43">
              <w:rPr>
                <w:rFonts w:ascii="Times New Roman" w:eastAsia="Times New Roman" w:hAnsi="Times New Roman" w:cs="Times New Roman"/>
                <w:color w:val="000000" w:themeColor="text1"/>
                <w:sz w:val="20"/>
                <w:szCs w:val="20"/>
              </w:rPr>
              <w:t xml:space="preserve"> </w:t>
            </w:r>
            <w:r w:rsidRPr="006C1E43">
              <w:rPr>
                <w:rFonts w:ascii="Times New Roman" w:eastAsia="Times New Roman" w:hAnsi="Times New Roman" w:cs="Times New Roman"/>
                <w:color w:val="000000"/>
                <w:sz w:val="20"/>
                <w:szCs w:val="20"/>
                <w:lang w:eastAsia="et-EE"/>
              </w:rPr>
              <w:t xml:space="preserve"> Toetatud osalejate arv, millest omakorda</w:t>
            </w:r>
            <w:r w:rsidRPr="006C1E43">
              <w:rPr>
                <w:rFonts w:ascii="Times New Roman" w:eastAsia="Times New Roman" w:hAnsi="Times New Roman" w:cs="Times New Roman"/>
                <w:color w:val="000000"/>
                <w:sz w:val="20"/>
                <w:szCs w:val="20"/>
                <w:lang w:eastAsia="et-EE"/>
              </w:rPr>
              <w:br/>
            </w:r>
            <w:del w:id="229" w:author="Ave Osman" w:date="2025-08-11T16:52:00Z">
              <w:r w:rsidRPr="006C1E43" w:rsidDel="00674130">
                <w:rPr>
                  <w:rFonts w:ascii="Times New Roman" w:eastAsia="Times New Roman" w:hAnsi="Times New Roman" w:cs="Times New Roman"/>
                  <w:i/>
                  <w:iCs/>
                  <w:color w:val="000000"/>
                  <w:sz w:val="20"/>
                  <w:szCs w:val="20"/>
                  <w:lang w:eastAsia="et-EE"/>
                </w:rPr>
                <w:delText>*õigusabi saanud osalejate arv</w:delText>
              </w:r>
            </w:del>
          </w:p>
          <w:p w14:paraId="33652997" w14:textId="48371855" w:rsidR="00674130" w:rsidRPr="006C1E43" w:rsidRDefault="00674130" w:rsidP="006152A0">
            <w:pPr>
              <w:autoSpaceDE w:val="0"/>
              <w:autoSpaceDN w:val="0"/>
              <w:adjustRightInd w:val="0"/>
              <w:spacing w:after="0" w:line="240" w:lineRule="auto"/>
              <w:rPr>
                <w:rFonts w:ascii="Times New Roman" w:eastAsia="Times New Roman" w:hAnsi="Times New Roman" w:cs="Times New Roman"/>
                <w:color w:val="000000" w:themeColor="text1"/>
                <w:sz w:val="20"/>
                <w:szCs w:val="20"/>
              </w:rPr>
            </w:pPr>
            <w:ins w:id="230" w:author="Ave Osman" w:date="2025-08-11T16:52:00Z">
              <w:r w:rsidRPr="006C1E43">
                <w:rPr>
                  <w:rFonts w:ascii="Times New Roman" w:eastAsia="Times New Roman" w:hAnsi="Times New Roman" w:cs="Times New Roman"/>
                  <w:i/>
                  <w:iCs/>
                  <w:color w:val="000000"/>
                  <w:sz w:val="20"/>
                  <w:szCs w:val="20"/>
                  <w:lang w:eastAsia="et-EE"/>
                </w:rPr>
                <w:t>*nende osalejate arv, kes saavad muud liiki toetust, sealhulgas teavet ja abi kogu varjupaigamenetluse jooksul</w:t>
              </w:r>
            </w:ins>
          </w:p>
        </w:tc>
        <w:tc>
          <w:tcPr>
            <w:tcW w:w="851" w:type="dxa"/>
          </w:tcPr>
          <w:p w14:paraId="4AF9504C" w14:textId="77777777" w:rsidR="00345E08" w:rsidRPr="006C1E43" w:rsidRDefault="00345E08" w:rsidP="006152A0">
            <w:pPr>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arv</w:t>
            </w:r>
          </w:p>
        </w:tc>
        <w:tc>
          <w:tcPr>
            <w:tcW w:w="850" w:type="dxa"/>
          </w:tcPr>
          <w:p w14:paraId="598A4BE9"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80</w:t>
            </w:r>
          </w:p>
        </w:tc>
        <w:tc>
          <w:tcPr>
            <w:tcW w:w="992" w:type="dxa"/>
          </w:tcPr>
          <w:p w14:paraId="23152A13" w14:textId="77777777" w:rsidR="00836E77" w:rsidRDefault="00345E08" w:rsidP="006152A0">
            <w:pPr>
              <w:autoSpaceDE w:val="0"/>
              <w:autoSpaceDN w:val="0"/>
              <w:adjustRightInd w:val="0"/>
              <w:spacing w:after="0" w:line="240" w:lineRule="auto"/>
              <w:jc w:val="both"/>
              <w:rPr>
                <w:ins w:id="231" w:author="Ave Osman" w:date="2025-08-11T16:54:00Z"/>
                <w:rFonts w:ascii="Times New Roman" w:eastAsia="Times New Roman" w:hAnsi="Times New Roman" w:cs="Times New Roman"/>
                <w:bCs/>
                <w:color w:val="000000" w:themeColor="text1"/>
                <w:sz w:val="20"/>
                <w:szCs w:val="20"/>
              </w:rPr>
            </w:pPr>
            <w:del w:id="232" w:author="Ave Osman" w:date="2025-08-11T16:54:00Z">
              <w:r w:rsidRPr="006C1E43" w:rsidDel="00836E77">
                <w:rPr>
                  <w:rFonts w:ascii="Times New Roman" w:eastAsia="Times New Roman" w:hAnsi="Times New Roman" w:cs="Times New Roman"/>
                  <w:bCs/>
                  <w:color w:val="000000" w:themeColor="text1"/>
                  <w:sz w:val="20"/>
                  <w:szCs w:val="20"/>
                </w:rPr>
                <w:delText>280</w:delText>
              </w:r>
            </w:del>
          </w:p>
          <w:p w14:paraId="298F1924" w14:textId="61876AB2" w:rsidR="00345E08" w:rsidRPr="006C1E43" w:rsidRDefault="00836E77" w:rsidP="006152A0">
            <w:pPr>
              <w:autoSpaceDE w:val="0"/>
              <w:autoSpaceDN w:val="0"/>
              <w:adjustRightInd w:val="0"/>
              <w:spacing w:after="0" w:line="240" w:lineRule="auto"/>
              <w:jc w:val="both"/>
              <w:rPr>
                <w:rFonts w:ascii="Times New Roman" w:eastAsia="Times New Roman" w:hAnsi="Times New Roman" w:cs="Times New Roman"/>
                <w:bCs/>
                <w:color w:val="000000" w:themeColor="text1"/>
                <w:sz w:val="20"/>
                <w:szCs w:val="20"/>
              </w:rPr>
            </w:pPr>
            <w:ins w:id="233" w:author="Ave Osman" w:date="2025-08-11T16:54:00Z">
              <w:r>
                <w:rPr>
                  <w:rFonts w:ascii="Times New Roman" w:eastAsia="Times New Roman" w:hAnsi="Times New Roman" w:cs="Times New Roman"/>
                  <w:bCs/>
                  <w:color w:val="000000" w:themeColor="text1"/>
                  <w:sz w:val="20"/>
                  <w:szCs w:val="20"/>
                </w:rPr>
                <w:t>2850</w:t>
              </w:r>
            </w:ins>
          </w:p>
        </w:tc>
        <w:tc>
          <w:tcPr>
            <w:tcW w:w="3686" w:type="dxa"/>
          </w:tcPr>
          <w:p w14:paraId="71C43857" w14:textId="77777777" w:rsidR="00345E08" w:rsidRPr="006C1E43" w:rsidRDefault="00345E08" w:rsidP="006152A0">
            <w:pPr>
              <w:autoSpaceDE w:val="0"/>
              <w:autoSpaceDN w:val="0"/>
              <w:adjustRightInd w:val="0"/>
              <w:spacing w:after="0" w:line="240" w:lineRule="auto"/>
              <w:jc w:val="both"/>
              <w:rPr>
                <w:rFonts w:ascii="Times New Roman" w:hAnsi="Times New Roman" w:cs="Times New Roman"/>
                <w:sz w:val="20"/>
                <w:szCs w:val="20"/>
              </w:rPr>
            </w:pPr>
            <w:r w:rsidRPr="006C1E43">
              <w:rPr>
                <w:rFonts w:ascii="Times New Roman" w:hAnsi="Times New Roman" w:cs="Times New Roman"/>
                <w:sz w:val="20"/>
                <w:szCs w:val="20"/>
              </w:rPr>
              <w:t xml:space="preserve">Osaleja - füüsiline isik, kes saab projektist otsest kasu. Käesoleva näitaja tähenduses on osaleja kolmanda riigi kodanikust </w:t>
            </w:r>
            <w:r w:rsidRPr="006C1E43">
              <w:rPr>
                <w:rFonts w:ascii="inherit" w:eastAsia="Times New Roman" w:hAnsi="inherit" w:cs="Courier New"/>
                <w:color w:val="202124"/>
                <w:sz w:val="20"/>
                <w:szCs w:val="20"/>
                <w:lang w:eastAsia="et-EE"/>
              </w:rPr>
              <w:t xml:space="preserve"> </w:t>
            </w:r>
            <w:r w:rsidRPr="006C1E43">
              <w:rPr>
                <w:rFonts w:ascii="Times New Roman" w:hAnsi="Times New Roman" w:cs="Times New Roman"/>
                <w:sz w:val="20"/>
                <w:szCs w:val="20"/>
              </w:rPr>
              <w:t xml:space="preserve">rahvusvahelise kaitse taotleja või saaja. </w:t>
            </w:r>
          </w:p>
          <w:p w14:paraId="0D5DDA76" w14:textId="77777777" w:rsidR="00345E08" w:rsidRDefault="00345E08" w:rsidP="006152A0">
            <w:pPr>
              <w:autoSpaceDE w:val="0"/>
              <w:autoSpaceDN w:val="0"/>
              <w:adjustRightInd w:val="0"/>
              <w:spacing w:after="0" w:line="240" w:lineRule="auto"/>
              <w:jc w:val="both"/>
              <w:rPr>
                <w:ins w:id="234" w:author="Ave Osman" w:date="2025-08-13T10:12:00Z"/>
                <w:rFonts w:ascii="Times New Roman" w:hAnsi="Times New Roman" w:cs="Times New Roman"/>
                <w:sz w:val="20"/>
                <w:szCs w:val="20"/>
              </w:rPr>
            </w:pPr>
            <w:r w:rsidRPr="006C1E43">
              <w:rPr>
                <w:rFonts w:ascii="Times New Roman" w:hAnsi="Times New Roman" w:cs="Times New Roman"/>
                <w:sz w:val="20"/>
                <w:szCs w:val="20"/>
              </w:rPr>
              <w:t>Osaleja andmed tuleb eristada soo ja vanusevahemike järgi (&lt;18, 18–60, &gt;60).</w:t>
            </w:r>
          </w:p>
          <w:p w14:paraId="0FB25FA3" w14:textId="77777777" w:rsidR="00C1461A" w:rsidRPr="006C1E43" w:rsidRDefault="00C1461A" w:rsidP="006152A0">
            <w:pPr>
              <w:autoSpaceDE w:val="0"/>
              <w:autoSpaceDN w:val="0"/>
              <w:adjustRightInd w:val="0"/>
              <w:spacing w:after="0" w:line="240" w:lineRule="auto"/>
              <w:jc w:val="both"/>
              <w:rPr>
                <w:rFonts w:ascii="Times New Roman" w:hAnsi="Times New Roman" w:cs="Times New Roman"/>
                <w:sz w:val="20"/>
                <w:szCs w:val="20"/>
              </w:rPr>
            </w:pPr>
          </w:p>
        </w:tc>
      </w:tr>
      <w:tr w:rsidR="00345E08" w:rsidRPr="006C1E43" w14:paraId="0943A090" w14:textId="77777777" w:rsidTr="006152A0">
        <w:trPr>
          <w:trHeight w:val="160"/>
        </w:trPr>
        <w:tc>
          <w:tcPr>
            <w:tcW w:w="1555" w:type="dxa"/>
          </w:tcPr>
          <w:p w14:paraId="6195EC50" w14:textId="77777777" w:rsidR="00345E08" w:rsidRPr="006C1E43" w:rsidRDefault="00345E08" w:rsidP="006152A0">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6C1E43">
              <w:rPr>
                <w:rFonts w:ascii="Times New Roman" w:eastAsia="Times New Roman" w:hAnsi="Times New Roman" w:cs="Times New Roman"/>
                <w:iCs/>
                <w:color w:val="000000" w:themeColor="text1"/>
                <w:sz w:val="20"/>
                <w:szCs w:val="20"/>
                <w:lang w:eastAsia="et-EE"/>
              </w:rPr>
              <w:t>Varjupaigavaldkonna IT-süsteemide arendamine</w:t>
            </w:r>
          </w:p>
        </w:tc>
        <w:tc>
          <w:tcPr>
            <w:tcW w:w="1984" w:type="dxa"/>
          </w:tcPr>
          <w:p w14:paraId="4F979A8B" w14:textId="77777777" w:rsidR="00345E08" w:rsidRPr="006C1E43" w:rsidRDefault="00345E08" w:rsidP="006152A0">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AMIF O.1.2 Koolitustegevuses osalejate arv</w:t>
            </w:r>
          </w:p>
        </w:tc>
        <w:tc>
          <w:tcPr>
            <w:tcW w:w="851" w:type="dxa"/>
          </w:tcPr>
          <w:p w14:paraId="0610AC67" w14:textId="77777777" w:rsidR="00345E08" w:rsidRPr="006C1E43" w:rsidRDefault="00345E08" w:rsidP="006152A0">
            <w:pPr>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arv</w:t>
            </w:r>
          </w:p>
        </w:tc>
        <w:tc>
          <w:tcPr>
            <w:tcW w:w="850" w:type="dxa"/>
          </w:tcPr>
          <w:p w14:paraId="48B2A018"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0</w:t>
            </w:r>
          </w:p>
        </w:tc>
        <w:tc>
          <w:tcPr>
            <w:tcW w:w="992" w:type="dxa"/>
          </w:tcPr>
          <w:p w14:paraId="07B486CC"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bCs/>
                <w:color w:val="000000" w:themeColor="text1"/>
                <w:sz w:val="20"/>
                <w:szCs w:val="20"/>
              </w:rPr>
            </w:pPr>
            <w:r w:rsidRPr="006C1E43">
              <w:rPr>
                <w:rFonts w:ascii="Times New Roman" w:eastAsia="Times New Roman" w:hAnsi="Times New Roman" w:cs="Times New Roman"/>
                <w:bCs/>
                <w:color w:val="000000" w:themeColor="text1"/>
                <w:sz w:val="20"/>
                <w:szCs w:val="20"/>
              </w:rPr>
              <w:t>250</w:t>
            </w:r>
          </w:p>
        </w:tc>
        <w:tc>
          <w:tcPr>
            <w:tcW w:w="3686" w:type="dxa"/>
          </w:tcPr>
          <w:p w14:paraId="33A3FDED" w14:textId="77777777" w:rsidR="00345E08" w:rsidRPr="006C1E43" w:rsidRDefault="00345E08" w:rsidP="006152A0">
            <w:pPr>
              <w:autoSpaceDE w:val="0"/>
              <w:autoSpaceDN w:val="0"/>
              <w:adjustRightInd w:val="0"/>
              <w:spacing w:after="0" w:line="240" w:lineRule="auto"/>
              <w:jc w:val="both"/>
              <w:rPr>
                <w:rFonts w:ascii="Times New Roman" w:hAnsi="Times New Roman" w:cs="Times New Roman"/>
                <w:sz w:val="20"/>
                <w:szCs w:val="20"/>
              </w:rPr>
            </w:pPr>
            <w:r w:rsidRPr="006C1E43">
              <w:rPr>
                <w:rFonts w:ascii="Times New Roman" w:hAnsi="Times New Roman" w:cs="Times New Roman"/>
                <w:sz w:val="20"/>
                <w:szCs w:val="20"/>
              </w:rPr>
              <w:t xml:space="preserve">Osaleja - füüsiline isik, kes saab projektist otsest kasu. </w:t>
            </w:r>
            <w:r w:rsidRPr="006C1E43">
              <w:rPr>
                <w:rFonts w:ascii="inherit" w:eastAsia="Times New Roman" w:hAnsi="inherit" w:cs="Courier New"/>
                <w:color w:val="202124"/>
                <w:sz w:val="20"/>
                <w:szCs w:val="20"/>
                <w:lang w:eastAsia="et-EE"/>
              </w:rPr>
              <w:t xml:space="preserve"> </w:t>
            </w:r>
            <w:r w:rsidRPr="006C1E43">
              <w:rPr>
                <w:rFonts w:ascii="Times New Roman" w:hAnsi="Times New Roman" w:cs="Times New Roman"/>
                <w:sz w:val="20"/>
                <w:szCs w:val="20"/>
              </w:rPr>
              <w:t>Käesoleva näitaja tähenduses on osaleja isik, kes tegeleb ametialaselt Euroopa ühise varjupaigasüsteemiga.</w:t>
            </w:r>
          </w:p>
          <w:p w14:paraId="35514151" w14:textId="77777777" w:rsidR="00345E08" w:rsidRPr="006C1E43" w:rsidRDefault="00345E08" w:rsidP="006152A0">
            <w:pPr>
              <w:autoSpaceDE w:val="0"/>
              <w:autoSpaceDN w:val="0"/>
              <w:adjustRightInd w:val="0"/>
              <w:spacing w:after="0" w:line="240" w:lineRule="auto"/>
              <w:jc w:val="both"/>
              <w:rPr>
                <w:rFonts w:ascii="Times New Roman" w:hAnsi="Times New Roman" w:cs="Times New Roman"/>
                <w:sz w:val="20"/>
                <w:szCs w:val="20"/>
              </w:rPr>
            </w:pPr>
            <w:r w:rsidRPr="006C1E43">
              <w:rPr>
                <w:rFonts w:ascii="Times New Roman" w:hAnsi="Times New Roman" w:cs="Times New Roman"/>
                <w:sz w:val="20"/>
                <w:szCs w:val="20"/>
              </w:rPr>
              <w:t>Osaleja andmed tuleb eristada soo ja vanusevahemike järgi (&lt;18, 18–60, &gt;60).</w:t>
            </w:r>
          </w:p>
        </w:tc>
      </w:tr>
      <w:tr w:rsidR="00345E08" w:rsidRPr="006C1E43" w14:paraId="1AB9D691" w14:textId="77777777" w:rsidTr="006152A0">
        <w:trPr>
          <w:trHeight w:val="160"/>
        </w:trPr>
        <w:tc>
          <w:tcPr>
            <w:tcW w:w="1555" w:type="dxa"/>
          </w:tcPr>
          <w:p w14:paraId="02736984" w14:textId="77777777" w:rsidR="00345E08" w:rsidRPr="006C1E43" w:rsidRDefault="00345E08" w:rsidP="006152A0">
            <w:pPr>
              <w:autoSpaceDE w:val="0"/>
              <w:autoSpaceDN w:val="0"/>
              <w:adjustRightInd w:val="0"/>
              <w:spacing w:after="0" w:line="240" w:lineRule="auto"/>
              <w:rPr>
                <w:rFonts w:ascii="Times New Roman" w:eastAsia="Times New Roman" w:hAnsi="Times New Roman" w:cs="Times New Roman"/>
                <w:bCs/>
                <w:iCs/>
                <w:color w:val="000000" w:themeColor="text1"/>
                <w:sz w:val="20"/>
                <w:szCs w:val="20"/>
              </w:rPr>
            </w:pPr>
            <w:r w:rsidRPr="006C1E43">
              <w:rPr>
                <w:rFonts w:ascii="Times New Roman" w:eastAsia="Times New Roman" w:hAnsi="Times New Roman" w:cs="Times New Roman"/>
                <w:iCs/>
                <w:color w:val="000000" w:themeColor="text1"/>
                <w:sz w:val="20"/>
                <w:szCs w:val="20"/>
                <w:lang w:eastAsia="et-EE"/>
              </w:rPr>
              <w:t>Tõlketeenus rahvusvahelise kaitse taotlejatele ja saajatele</w:t>
            </w:r>
          </w:p>
        </w:tc>
        <w:tc>
          <w:tcPr>
            <w:tcW w:w="1984" w:type="dxa"/>
          </w:tcPr>
          <w:p w14:paraId="20A39F15" w14:textId="77777777" w:rsidR="00345E08" w:rsidRPr="006C1E43" w:rsidRDefault="00345E08" w:rsidP="006152A0">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 xml:space="preserve">AMIF O.1.1.2 </w:t>
            </w:r>
            <w:r w:rsidRPr="006C1E43">
              <w:rPr>
                <w:rFonts w:ascii="Times New Roman" w:eastAsia="Times New Roman" w:hAnsi="Times New Roman" w:cs="Times New Roman"/>
                <w:color w:val="000000"/>
                <w:sz w:val="20"/>
                <w:szCs w:val="20"/>
                <w:lang w:eastAsia="et-EE"/>
              </w:rPr>
              <w:t xml:space="preserve"> Toetatud osalejate arv, millest omakorda</w:t>
            </w:r>
            <w:r w:rsidRPr="006C1E43">
              <w:rPr>
                <w:rFonts w:ascii="Times New Roman" w:eastAsia="Times New Roman" w:hAnsi="Times New Roman" w:cs="Times New Roman"/>
                <w:color w:val="000000"/>
                <w:sz w:val="20"/>
                <w:szCs w:val="20"/>
                <w:lang w:eastAsia="et-EE"/>
              </w:rPr>
              <w:br/>
            </w:r>
            <w:r w:rsidRPr="006C1E43">
              <w:rPr>
                <w:rFonts w:ascii="Times New Roman" w:eastAsia="Times New Roman" w:hAnsi="Times New Roman" w:cs="Times New Roman"/>
                <w:i/>
                <w:iCs/>
                <w:color w:val="000000"/>
                <w:sz w:val="20"/>
                <w:szCs w:val="20"/>
                <w:lang w:eastAsia="et-EE"/>
              </w:rPr>
              <w:t>*nende osalejate arv, kes saavad muud liiki toetust, sealhulgas teavet ja abi kogu varjupaigamenetluse jooksul</w:t>
            </w:r>
          </w:p>
        </w:tc>
        <w:tc>
          <w:tcPr>
            <w:tcW w:w="851" w:type="dxa"/>
          </w:tcPr>
          <w:p w14:paraId="401AAFF7" w14:textId="77777777" w:rsidR="00345E08" w:rsidRPr="006C1E43" w:rsidRDefault="00345E08" w:rsidP="006152A0">
            <w:pPr>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arv</w:t>
            </w:r>
          </w:p>
        </w:tc>
        <w:tc>
          <w:tcPr>
            <w:tcW w:w="850" w:type="dxa"/>
          </w:tcPr>
          <w:p w14:paraId="5ADD5E36"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60</w:t>
            </w:r>
          </w:p>
        </w:tc>
        <w:tc>
          <w:tcPr>
            <w:tcW w:w="992" w:type="dxa"/>
          </w:tcPr>
          <w:p w14:paraId="79742264"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bCs/>
                <w:color w:val="000000" w:themeColor="text1"/>
                <w:sz w:val="20"/>
                <w:szCs w:val="20"/>
              </w:rPr>
            </w:pPr>
            <w:r w:rsidRPr="006C1E43">
              <w:rPr>
                <w:rFonts w:ascii="Times New Roman" w:eastAsia="Times New Roman" w:hAnsi="Times New Roman" w:cs="Times New Roman"/>
                <w:bCs/>
                <w:color w:val="000000" w:themeColor="text1"/>
                <w:sz w:val="20"/>
                <w:szCs w:val="20"/>
              </w:rPr>
              <w:t>210</w:t>
            </w:r>
          </w:p>
        </w:tc>
        <w:tc>
          <w:tcPr>
            <w:tcW w:w="3686" w:type="dxa"/>
          </w:tcPr>
          <w:p w14:paraId="7758624B" w14:textId="77777777" w:rsidR="00345E08" w:rsidRPr="006C1E43" w:rsidRDefault="00345E08" w:rsidP="006152A0">
            <w:pPr>
              <w:autoSpaceDE w:val="0"/>
              <w:autoSpaceDN w:val="0"/>
              <w:adjustRightInd w:val="0"/>
              <w:spacing w:after="0" w:line="240" w:lineRule="auto"/>
              <w:jc w:val="both"/>
              <w:rPr>
                <w:sz w:val="20"/>
                <w:szCs w:val="20"/>
              </w:rPr>
            </w:pPr>
            <w:r w:rsidRPr="006C1E43">
              <w:rPr>
                <w:rFonts w:ascii="Times New Roman" w:hAnsi="Times New Roman" w:cs="Times New Roman"/>
                <w:sz w:val="20"/>
                <w:szCs w:val="20"/>
              </w:rPr>
              <w:t xml:space="preserve">Osaleja - füüsiline isik, kes saab projektist otsest kasu. Käesoleva näitaja tähenduses on osaleja kolmanda riigi kodanikust </w:t>
            </w:r>
            <w:r w:rsidRPr="006C1E43">
              <w:rPr>
                <w:rFonts w:ascii="inherit" w:eastAsia="Times New Roman" w:hAnsi="inherit" w:cs="Courier New"/>
                <w:color w:val="202124"/>
                <w:sz w:val="20"/>
                <w:szCs w:val="20"/>
                <w:lang w:eastAsia="et-EE"/>
              </w:rPr>
              <w:t xml:space="preserve"> </w:t>
            </w:r>
            <w:r w:rsidRPr="006C1E43">
              <w:rPr>
                <w:rFonts w:ascii="Times New Roman" w:hAnsi="Times New Roman" w:cs="Times New Roman"/>
                <w:sz w:val="20"/>
                <w:szCs w:val="20"/>
              </w:rPr>
              <w:t xml:space="preserve">rahvusvahelise kaitse taotleja või saaja,  kes on saanud tõlketeenuseid varjupaigamenetluse protsessis. </w:t>
            </w:r>
            <w:r w:rsidRPr="006C1E43">
              <w:rPr>
                <w:sz w:val="20"/>
                <w:szCs w:val="20"/>
              </w:rPr>
              <w:t xml:space="preserve"> </w:t>
            </w:r>
          </w:p>
          <w:p w14:paraId="14BFBCC7"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hAnsi="Times New Roman" w:cs="Times New Roman"/>
                <w:sz w:val="20"/>
                <w:szCs w:val="20"/>
              </w:rPr>
              <w:t>Osaleja andmed tuleb eristada soo ja vanusevahemike järgi (&lt;18, 18–60, &gt;60).</w:t>
            </w:r>
          </w:p>
        </w:tc>
      </w:tr>
      <w:tr w:rsidR="00345E08" w:rsidRPr="006C1E43" w14:paraId="572F169F" w14:textId="77777777" w:rsidTr="006152A0">
        <w:trPr>
          <w:trHeight w:val="2115"/>
        </w:trPr>
        <w:tc>
          <w:tcPr>
            <w:tcW w:w="1555" w:type="dxa"/>
            <w:vMerge w:val="restart"/>
          </w:tcPr>
          <w:p w14:paraId="66693BF6" w14:textId="77777777" w:rsidR="00345E08" w:rsidRPr="006C1E43" w:rsidRDefault="00345E08" w:rsidP="006152A0">
            <w:pPr>
              <w:autoSpaceDE w:val="0"/>
              <w:autoSpaceDN w:val="0"/>
              <w:adjustRightInd w:val="0"/>
              <w:spacing w:after="0" w:line="240" w:lineRule="auto"/>
              <w:rPr>
                <w:rFonts w:ascii="Times New Roman" w:eastAsia="Times New Roman" w:hAnsi="Times New Roman" w:cs="Times New Roman"/>
                <w:bCs/>
                <w:iCs/>
                <w:color w:val="000000" w:themeColor="text1"/>
                <w:sz w:val="20"/>
                <w:szCs w:val="20"/>
              </w:rPr>
            </w:pPr>
            <w:r w:rsidRPr="006C1E43">
              <w:rPr>
                <w:rFonts w:ascii="Times New Roman" w:eastAsia="Times New Roman" w:hAnsi="Times New Roman" w:cs="Times New Roman"/>
                <w:iCs/>
                <w:color w:val="000000" w:themeColor="text1"/>
                <w:sz w:val="20"/>
                <w:szCs w:val="20"/>
                <w:lang w:eastAsia="et-EE"/>
              </w:rPr>
              <w:t>Tugiteenused rahvusvahelise kaitse taotlejatele</w:t>
            </w:r>
          </w:p>
        </w:tc>
        <w:tc>
          <w:tcPr>
            <w:tcW w:w="1984" w:type="dxa"/>
          </w:tcPr>
          <w:p w14:paraId="6E2E2A8D" w14:textId="77777777" w:rsidR="00345E08" w:rsidRPr="006C1E43" w:rsidRDefault="00345E08" w:rsidP="006152A0">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 xml:space="preserve">AMIF O.1.1.2 </w:t>
            </w:r>
            <w:r w:rsidRPr="006C1E43">
              <w:rPr>
                <w:rFonts w:ascii="Times New Roman" w:eastAsia="Times New Roman" w:hAnsi="Times New Roman" w:cs="Times New Roman"/>
                <w:color w:val="000000"/>
                <w:sz w:val="20"/>
                <w:szCs w:val="20"/>
                <w:lang w:eastAsia="et-EE"/>
              </w:rPr>
              <w:t xml:space="preserve"> Toetatud osalejate arv, millest omakorda</w:t>
            </w:r>
            <w:r w:rsidRPr="006C1E43">
              <w:rPr>
                <w:rFonts w:ascii="Times New Roman" w:eastAsia="Times New Roman" w:hAnsi="Times New Roman" w:cs="Times New Roman"/>
                <w:color w:val="000000"/>
                <w:sz w:val="20"/>
                <w:szCs w:val="20"/>
                <w:lang w:eastAsia="et-EE"/>
              </w:rPr>
              <w:br/>
            </w:r>
            <w:r w:rsidRPr="006C1E43">
              <w:rPr>
                <w:rFonts w:ascii="Times New Roman" w:eastAsia="Times New Roman" w:hAnsi="Times New Roman" w:cs="Times New Roman"/>
                <w:i/>
                <w:iCs/>
                <w:color w:val="000000"/>
                <w:sz w:val="20"/>
                <w:szCs w:val="20"/>
                <w:lang w:eastAsia="et-EE"/>
              </w:rPr>
              <w:t>*nende osalejate arv, kes saavad muud liiki toetust, sealhulgas teavet ja abi kogu varjupaigamenetluse jooksul</w:t>
            </w:r>
          </w:p>
        </w:tc>
        <w:tc>
          <w:tcPr>
            <w:tcW w:w="851" w:type="dxa"/>
          </w:tcPr>
          <w:p w14:paraId="7C23496C"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arv</w:t>
            </w:r>
          </w:p>
        </w:tc>
        <w:tc>
          <w:tcPr>
            <w:tcW w:w="850" w:type="dxa"/>
          </w:tcPr>
          <w:p w14:paraId="70C4AB25"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40</w:t>
            </w:r>
          </w:p>
        </w:tc>
        <w:tc>
          <w:tcPr>
            <w:tcW w:w="992" w:type="dxa"/>
          </w:tcPr>
          <w:p w14:paraId="181E8D8D" w14:textId="77777777" w:rsidR="00836E77" w:rsidRDefault="00345E08" w:rsidP="006152A0">
            <w:pPr>
              <w:autoSpaceDE w:val="0"/>
              <w:autoSpaceDN w:val="0"/>
              <w:adjustRightInd w:val="0"/>
              <w:spacing w:after="0" w:line="240" w:lineRule="auto"/>
              <w:jc w:val="both"/>
              <w:rPr>
                <w:ins w:id="235" w:author="Ave Osman" w:date="2025-08-11T16:54:00Z"/>
                <w:rFonts w:ascii="Times New Roman" w:eastAsia="Times New Roman" w:hAnsi="Times New Roman" w:cs="Times New Roman"/>
                <w:bCs/>
                <w:color w:val="000000" w:themeColor="text1"/>
                <w:sz w:val="20"/>
                <w:szCs w:val="20"/>
              </w:rPr>
            </w:pPr>
            <w:del w:id="236" w:author="Ave Osman" w:date="2025-08-11T16:54:00Z">
              <w:r w:rsidRPr="006C1E43" w:rsidDel="00836E77">
                <w:rPr>
                  <w:rFonts w:ascii="Times New Roman" w:eastAsia="Times New Roman" w:hAnsi="Times New Roman" w:cs="Times New Roman"/>
                  <w:bCs/>
                  <w:color w:val="000000" w:themeColor="text1"/>
                  <w:sz w:val="20"/>
                  <w:szCs w:val="20"/>
                </w:rPr>
                <w:delText>140</w:delText>
              </w:r>
            </w:del>
          </w:p>
          <w:p w14:paraId="43E68E79" w14:textId="0745B432" w:rsidR="00345E08" w:rsidRPr="006C1E43" w:rsidRDefault="00836E77" w:rsidP="006152A0">
            <w:pPr>
              <w:autoSpaceDE w:val="0"/>
              <w:autoSpaceDN w:val="0"/>
              <w:adjustRightInd w:val="0"/>
              <w:spacing w:after="0" w:line="240" w:lineRule="auto"/>
              <w:jc w:val="both"/>
              <w:rPr>
                <w:rFonts w:ascii="Times New Roman" w:eastAsia="Times New Roman" w:hAnsi="Times New Roman" w:cs="Times New Roman"/>
                <w:bCs/>
                <w:color w:val="000000" w:themeColor="text1"/>
                <w:sz w:val="20"/>
                <w:szCs w:val="20"/>
              </w:rPr>
            </w:pPr>
            <w:ins w:id="237" w:author="Ave Osman" w:date="2025-08-11T16:54:00Z">
              <w:r>
                <w:rPr>
                  <w:rFonts w:ascii="Times New Roman" w:eastAsia="Times New Roman" w:hAnsi="Times New Roman" w:cs="Times New Roman"/>
                  <w:bCs/>
                  <w:color w:val="000000" w:themeColor="text1"/>
                  <w:sz w:val="20"/>
                  <w:szCs w:val="20"/>
                </w:rPr>
                <w:t>340</w:t>
              </w:r>
            </w:ins>
          </w:p>
        </w:tc>
        <w:tc>
          <w:tcPr>
            <w:tcW w:w="3686" w:type="dxa"/>
          </w:tcPr>
          <w:p w14:paraId="7EF47E50" w14:textId="77777777" w:rsidR="00345E08" w:rsidRPr="006C1E43" w:rsidRDefault="00345E08" w:rsidP="006152A0">
            <w:pPr>
              <w:autoSpaceDE w:val="0"/>
              <w:autoSpaceDN w:val="0"/>
              <w:adjustRightInd w:val="0"/>
              <w:spacing w:after="0" w:line="240" w:lineRule="auto"/>
              <w:jc w:val="both"/>
              <w:rPr>
                <w:rFonts w:ascii="Times New Roman" w:hAnsi="Times New Roman" w:cs="Times New Roman"/>
                <w:sz w:val="20"/>
                <w:szCs w:val="20"/>
              </w:rPr>
            </w:pPr>
            <w:r w:rsidRPr="006C1E43">
              <w:rPr>
                <w:rFonts w:ascii="Times New Roman" w:hAnsi="Times New Roman" w:cs="Times New Roman"/>
                <w:sz w:val="20"/>
                <w:szCs w:val="20"/>
              </w:rPr>
              <w:t xml:space="preserve">Osaleja - füüsiline isik, kes saab projektist otsest kasu. Käesoleva näitaja tähenduses on osaleja kolmanda riigi kodanikust </w:t>
            </w:r>
            <w:r w:rsidRPr="006C1E43">
              <w:rPr>
                <w:rFonts w:ascii="inherit" w:eastAsia="Times New Roman" w:hAnsi="inherit" w:cs="Courier New"/>
                <w:color w:val="202124"/>
                <w:sz w:val="20"/>
                <w:szCs w:val="20"/>
                <w:lang w:eastAsia="et-EE"/>
              </w:rPr>
              <w:t xml:space="preserve"> </w:t>
            </w:r>
            <w:r w:rsidRPr="006C1E43">
              <w:rPr>
                <w:rFonts w:ascii="Times New Roman" w:hAnsi="Times New Roman" w:cs="Times New Roman"/>
                <w:sz w:val="20"/>
                <w:szCs w:val="20"/>
              </w:rPr>
              <w:t>rahvusvahelise kaitse taotleja või saaja.</w:t>
            </w:r>
          </w:p>
          <w:p w14:paraId="049EB269"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hAnsi="Times New Roman" w:cs="Times New Roman"/>
                <w:sz w:val="20"/>
                <w:szCs w:val="20"/>
              </w:rPr>
              <w:t>Osaleja andmed tuleb eristada soo ja vanusevahemike järgi (&lt;18, 18–60, &gt;60).</w:t>
            </w:r>
          </w:p>
        </w:tc>
      </w:tr>
      <w:tr w:rsidR="00345E08" w:rsidRPr="006C1E43" w14:paraId="5B0B2182" w14:textId="77777777" w:rsidTr="006152A0">
        <w:trPr>
          <w:trHeight w:val="160"/>
        </w:trPr>
        <w:tc>
          <w:tcPr>
            <w:tcW w:w="1555" w:type="dxa"/>
            <w:vMerge/>
          </w:tcPr>
          <w:p w14:paraId="4483BF9B" w14:textId="77777777" w:rsidR="00345E08" w:rsidRPr="006C1E43" w:rsidRDefault="00345E08" w:rsidP="006152A0">
            <w:pPr>
              <w:autoSpaceDE w:val="0"/>
              <w:autoSpaceDN w:val="0"/>
              <w:adjustRightInd w:val="0"/>
              <w:spacing w:after="0" w:line="240" w:lineRule="auto"/>
              <w:rPr>
                <w:rFonts w:ascii="Times New Roman" w:eastAsia="Times New Roman" w:hAnsi="Times New Roman" w:cs="Times New Roman"/>
                <w:bCs/>
                <w:iCs/>
                <w:color w:val="000000" w:themeColor="text1"/>
                <w:sz w:val="20"/>
                <w:szCs w:val="20"/>
              </w:rPr>
            </w:pPr>
          </w:p>
        </w:tc>
        <w:tc>
          <w:tcPr>
            <w:tcW w:w="1984" w:type="dxa"/>
          </w:tcPr>
          <w:p w14:paraId="0D5A8217" w14:textId="77777777" w:rsidR="00345E08" w:rsidRPr="006C1E43" w:rsidRDefault="00345E08" w:rsidP="006152A0">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AMIF O.1.2 Koolitustegevuses osalejate arv</w:t>
            </w:r>
          </w:p>
        </w:tc>
        <w:tc>
          <w:tcPr>
            <w:tcW w:w="851" w:type="dxa"/>
          </w:tcPr>
          <w:p w14:paraId="643D6B98" w14:textId="77777777" w:rsidR="00345E08" w:rsidRPr="006C1E43" w:rsidRDefault="00345E08" w:rsidP="006152A0">
            <w:pPr>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arv</w:t>
            </w:r>
          </w:p>
        </w:tc>
        <w:tc>
          <w:tcPr>
            <w:tcW w:w="850" w:type="dxa"/>
          </w:tcPr>
          <w:p w14:paraId="23558BC0"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8</w:t>
            </w:r>
          </w:p>
        </w:tc>
        <w:tc>
          <w:tcPr>
            <w:tcW w:w="992" w:type="dxa"/>
          </w:tcPr>
          <w:p w14:paraId="23DEFCF3"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bCs/>
                <w:color w:val="000000" w:themeColor="text1"/>
                <w:sz w:val="20"/>
                <w:szCs w:val="20"/>
              </w:rPr>
            </w:pPr>
            <w:r w:rsidRPr="006C1E43">
              <w:rPr>
                <w:rFonts w:ascii="Times New Roman" w:eastAsia="Times New Roman" w:hAnsi="Times New Roman" w:cs="Times New Roman"/>
                <w:bCs/>
                <w:color w:val="000000" w:themeColor="text1"/>
                <w:sz w:val="20"/>
                <w:szCs w:val="20"/>
              </w:rPr>
              <w:t>28</w:t>
            </w:r>
          </w:p>
        </w:tc>
        <w:tc>
          <w:tcPr>
            <w:tcW w:w="3686" w:type="dxa"/>
          </w:tcPr>
          <w:p w14:paraId="3C9AB298" w14:textId="77777777" w:rsidR="00345E08" w:rsidRPr="006C1E43" w:rsidRDefault="00345E08" w:rsidP="006152A0">
            <w:pPr>
              <w:autoSpaceDE w:val="0"/>
              <w:autoSpaceDN w:val="0"/>
              <w:adjustRightInd w:val="0"/>
              <w:spacing w:after="0" w:line="240" w:lineRule="auto"/>
              <w:jc w:val="both"/>
              <w:rPr>
                <w:rFonts w:ascii="Times New Roman" w:hAnsi="Times New Roman" w:cs="Times New Roman"/>
                <w:sz w:val="20"/>
                <w:szCs w:val="20"/>
              </w:rPr>
            </w:pPr>
            <w:r w:rsidRPr="006C1E43">
              <w:rPr>
                <w:rFonts w:ascii="Times New Roman" w:hAnsi="Times New Roman" w:cs="Times New Roman"/>
                <w:sz w:val="20"/>
                <w:szCs w:val="20"/>
              </w:rPr>
              <w:t xml:space="preserve">Osaleja - füüsiline isik, kes saab projektist otsest kasu. </w:t>
            </w:r>
            <w:r w:rsidRPr="006C1E43">
              <w:rPr>
                <w:rFonts w:ascii="inherit" w:eastAsia="Times New Roman" w:hAnsi="inherit" w:cs="Courier New"/>
                <w:color w:val="202124"/>
                <w:sz w:val="20"/>
                <w:szCs w:val="20"/>
                <w:lang w:eastAsia="et-EE"/>
              </w:rPr>
              <w:t xml:space="preserve"> </w:t>
            </w:r>
            <w:r w:rsidRPr="006C1E43">
              <w:rPr>
                <w:rFonts w:ascii="Times New Roman" w:hAnsi="Times New Roman" w:cs="Times New Roman"/>
                <w:sz w:val="20"/>
                <w:szCs w:val="20"/>
              </w:rPr>
              <w:t>Käesoleva näitaja tähenduses on osaleja isik, kes tegeleb ametialaselt Euroopa ühise varjupaigasüsteemiga.</w:t>
            </w:r>
          </w:p>
          <w:p w14:paraId="15C25387"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hAnsi="Times New Roman" w:cs="Times New Roman"/>
                <w:sz w:val="20"/>
                <w:szCs w:val="20"/>
              </w:rPr>
              <w:t>Osaleja andmed tuleb eristada soo ja vanusevahemike järgi (&lt;18, 18–60, &gt;60).</w:t>
            </w:r>
          </w:p>
        </w:tc>
      </w:tr>
      <w:tr w:rsidR="00345E08" w:rsidRPr="006C1E43" w14:paraId="36CECFD4" w14:textId="77777777" w:rsidTr="006152A0">
        <w:trPr>
          <w:trHeight w:val="160"/>
        </w:trPr>
        <w:tc>
          <w:tcPr>
            <w:tcW w:w="1555" w:type="dxa"/>
          </w:tcPr>
          <w:p w14:paraId="55114C4C" w14:textId="77777777" w:rsidR="00345E08" w:rsidRPr="006C1E43" w:rsidRDefault="00345E08" w:rsidP="006152A0">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6C1E43">
              <w:rPr>
                <w:rFonts w:ascii="Times New Roman" w:eastAsia="Times New Roman" w:hAnsi="Times New Roman" w:cs="Times New Roman"/>
                <w:iCs/>
                <w:color w:val="000000" w:themeColor="text1"/>
                <w:sz w:val="20"/>
                <w:szCs w:val="20"/>
                <w:lang w:eastAsia="et-EE"/>
              </w:rPr>
              <w:t>Varjupaiga valdkonna IT arenduste ülalpidamiskulud</w:t>
            </w:r>
          </w:p>
        </w:tc>
        <w:tc>
          <w:tcPr>
            <w:tcW w:w="1984" w:type="dxa"/>
          </w:tcPr>
          <w:p w14:paraId="13A8D1CF" w14:textId="77777777" w:rsidR="00345E08" w:rsidRPr="006C1E43" w:rsidRDefault="00345E08" w:rsidP="006152A0">
            <w:pPr>
              <w:autoSpaceDE w:val="0"/>
              <w:autoSpaceDN w:val="0"/>
              <w:adjustRightInd w:val="0"/>
              <w:spacing w:after="0" w:line="240" w:lineRule="auto"/>
              <w:rPr>
                <w:rFonts w:ascii="Times New Roman" w:eastAsia="Times New Roman" w:hAnsi="Times New Roman" w:cs="Times New Roman"/>
                <w:sz w:val="20"/>
                <w:szCs w:val="20"/>
              </w:rPr>
            </w:pPr>
            <w:r w:rsidRPr="006C1E43">
              <w:rPr>
                <w:rFonts w:ascii="Times New Roman" w:eastAsia="Times New Roman" w:hAnsi="Times New Roman" w:cs="Times New Roman"/>
                <w:sz w:val="20"/>
                <w:szCs w:val="20"/>
              </w:rPr>
              <w:t xml:space="preserve">Hooldatud IT süsteemide arv </w:t>
            </w:r>
          </w:p>
        </w:tc>
        <w:tc>
          <w:tcPr>
            <w:tcW w:w="851" w:type="dxa"/>
          </w:tcPr>
          <w:p w14:paraId="4E85AFA4" w14:textId="77777777" w:rsidR="00345E08" w:rsidRPr="006C1E43" w:rsidRDefault="00345E08" w:rsidP="006152A0">
            <w:pPr>
              <w:spacing w:after="0" w:line="240" w:lineRule="auto"/>
              <w:jc w:val="both"/>
              <w:rPr>
                <w:rFonts w:ascii="Times New Roman" w:eastAsia="Times New Roman" w:hAnsi="Times New Roman" w:cs="Times New Roman"/>
                <w:sz w:val="20"/>
                <w:szCs w:val="20"/>
              </w:rPr>
            </w:pPr>
            <w:r w:rsidRPr="006C1E43">
              <w:rPr>
                <w:rFonts w:ascii="Times New Roman" w:eastAsia="Times New Roman" w:hAnsi="Times New Roman" w:cs="Times New Roman"/>
                <w:sz w:val="20"/>
                <w:szCs w:val="20"/>
              </w:rPr>
              <w:t>arv</w:t>
            </w:r>
          </w:p>
        </w:tc>
        <w:tc>
          <w:tcPr>
            <w:tcW w:w="850" w:type="dxa"/>
          </w:tcPr>
          <w:p w14:paraId="79AFFE51"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sz w:val="20"/>
                <w:szCs w:val="20"/>
              </w:rPr>
            </w:pPr>
            <w:r w:rsidRPr="006C1E43">
              <w:rPr>
                <w:rFonts w:ascii="Times New Roman" w:eastAsia="Times New Roman" w:hAnsi="Times New Roman" w:cs="Times New Roman"/>
                <w:sz w:val="20"/>
                <w:szCs w:val="20"/>
              </w:rPr>
              <w:t>1</w:t>
            </w:r>
          </w:p>
        </w:tc>
        <w:tc>
          <w:tcPr>
            <w:tcW w:w="992" w:type="dxa"/>
          </w:tcPr>
          <w:p w14:paraId="6FBC5E29"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bCs/>
                <w:sz w:val="20"/>
                <w:szCs w:val="20"/>
              </w:rPr>
            </w:pPr>
            <w:r w:rsidRPr="006C1E43">
              <w:rPr>
                <w:rFonts w:ascii="Times New Roman" w:eastAsia="Times New Roman" w:hAnsi="Times New Roman" w:cs="Times New Roman"/>
                <w:bCs/>
                <w:sz w:val="20"/>
                <w:szCs w:val="20"/>
              </w:rPr>
              <w:t>1</w:t>
            </w:r>
          </w:p>
        </w:tc>
        <w:tc>
          <w:tcPr>
            <w:tcW w:w="3686" w:type="dxa"/>
          </w:tcPr>
          <w:p w14:paraId="28754B19" w14:textId="77777777" w:rsidR="00345E08" w:rsidRPr="006C1E43" w:rsidRDefault="00345E08" w:rsidP="006152A0">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 xml:space="preserve">Hooldatud IT süsteem. </w:t>
            </w:r>
          </w:p>
        </w:tc>
      </w:tr>
    </w:tbl>
    <w:p w14:paraId="3707D860" w14:textId="77777777" w:rsidR="00345E08" w:rsidRPr="006C1E43" w:rsidRDefault="00345E08" w:rsidP="00524121">
      <w:pPr>
        <w:pStyle w:val="ListParagraph"/>
        <w:keepNext/>
        <w:keepLines/>
        <w:numPr>
          <w:ilvl w:val="1"/>
          <w:numId w:val="2"/>
        </w:numPr>
        <w:spacing w:before="240" w:line="240" w:lineRule="auto"/>
        <w:ind w:left="567" w:hanging="567"/>
        <w:jc w:val="both"/>
        <w:outlineLvl w:val="0"/>
        <w:rPr>
          <w:rFonts w:ascii="Times New Roman" w:eastAsia="Times New Roman" w:hAnsi="Times New Roman" w:cs="Times New Roman"/>
          <w:bCs/>
          <w:color w:val="000000" w:themeColor="text1"/>
          <w:kern w:val="32"/>
          <w:sz w:val="24"/>
          <w:szCs w:val="24"/>
        </w:rPr>
      </w:pPr>
      <w:bookmarkStart w:id="238" w:name="_Hlk119402887"/>
      <w:bookmarkEnd w:id="217"/>
      <w:r w:rsidRPr="006C1E43">
        <w:rPr>
          <w:rFonts w:ascii="Times New Roman" w:eastAsia="Times New Roman" w:hAnsi="Times New Roman" w:cs="Times New Roman"/>
          <w:bCs/>
          <w:color w:val="000000" w:themeColor="text1"/>
          <w:kern w:val="32"/>
          <w:sz w:val="24"/>
          <w:szCs w:val="24"/>
        </w:rPr>
        <w:lastRenderedPageBreak/>
        <w:t>P</w:t>
      </w:r>
      <w:r w:rsidRPr="006C1E43">
        <w:rPr>
          <w:rFonts w:ascii="Times New Roman" w:eastAsia="Times New Roman" w:hAnsi="Times New Roman" w:cs="Times New Roman"/>
          <w:bCs/>
          <w:color w:val="000000" w:themeColor="text1"/>
          <w:sz w:val="24"/>
          <w:szCs w:val="24"/>
          <w:lang w:eastAsia="et-EE"/>
        </w:rPr>
        <w:t xml:space="preserve">unktis 2 nimetatud projektide seireks ja hindamiseks kasutatavad tulemusnäitajad. </w:t>
      </w:r>
      <w:r w:rsidRPr="006C1E43">
        <w:rPr>
          <w:rFonts w:ascii="Times New Roman" w:eastAsia="Times New Roman" w:hAnsi="Times New Roman" w:cs="Times New Roman"/>
          <w:bCs/>
          <w:color w:val="000000" w:themeColor="text1"/>
          <w:kern w:val="32"/>
          <w:sz w:val="24"/>
          <w:szCs w:val="24"/>
        </w:rPr>
        <w:t>Kõikide näitajate algtase on 0.</w:t>
      </w:r>
    </w:p>
    <w:tbl>
      <w:tblPr>
        <w:tblpPr w:leftFromText="141" w:rightFromText="141" w:vertAnchor="text" w:horzAnchor="margin" w:tblpY="-4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843"/>
        <w:gridCol w:w="1276"/>
        <w:gridCol w:w="1134"/>
        <w:gridCol w:w="3969"/>
      </w:tblGrid>
      <w:tr w:rsidR="00345E08" w:rsidRPr="006C1E43" w14:paraId="4A2ABDAE" w14:textId="77777777" w:rsidTr="006152A0">
        <w:trPr>
          <w:trHeight w:val="223"/>
        </w:trPr>
        <w:tc>
          <w:tcPr>
            <w:tcW w:w="1696" w:type="dxa"/>
          </w:tcPr>
          <w:p w14:paraId="4304A4FB" w14:textId="77777777" w:rsidR="00345E08" w:rsidRPr="006C1E43" w:rsidRDefault="00345E08" w:rsidP="00524121">
            <w:pPr>
              <w:keepNext/>
              <w:keepLines/>
              <w:autoSpaceDE w:val="0"/>
              <w:autoSpaceDN w:val="0"/>
              <w:adjustRightInd w:val="0"/>
              <w:spacing w:after="0" w:line="240" w:lineRule="auto"/>
              <w:contextualSpacing/>
              <w:jc w:val="both"/>
              <w:rPr>
                <w:rFonts w:ascii="Times New Roman" w:eastAsia="Times New Roman" w:hAnsi="Times New Roman" w:cs="Times New Roman"/>
                <w:b/>
                <w:bCs/>
                <w:color w:val="000000" w:themeColor="text1"/>
                <w:sz w:val="20"/>
                <w:szCs w:val="20"/>
              </w:rPr>
            </w:pPr>
            <w:bookmarkStart w:id="239" w:name="_Hlk119402917"/>
            <w:bookmarkEnd w:id="238"/>
            <w:r w:rsidRPr="006C1E43">
              <w:rPr>
                <w:rFonts w:ascii="Times New Roman" w:eastAsia="Times New Roman" w:hAnsi="Times New Roman" w:cs="Times New Roman"/>
                <w:b/>
                <w:bCs/>
                <w:color w:val="000000" w:themeColor="text1"/>
                <w:sz w:val="20"/>
                <w:szCs w:val="20"/>
              </w:rPr>
              <w:lastRenderedPageBreak/>
              <w:t>Projekt</w:t>
            </w:r>
          </w:p>
        </w:tc>
        <w:tc>
          <w:tcPr>
            <w:tcW w:w="1843" w:type="dxa"/>
          </w:tcPr>
          <w:p w14:paraId="2439FD50" w14:textId="77777777" w:rsidR="00345E08" w:rsidRPr="006C1E43" w:rsidRDefault="00345E08" w:rsidP="00524121">
            <w:pPr>
              <w:keepNext/>
              <w:keepLines/>
              <w:autoSpaceDE w:val="0"/>
              <w:autoSpaceDN w:val="0"/>
              <w:adjustRightInd w:val="0"/>
              <w:spacing w:after="0" w:line="240" w:lineRule="auto"/>
              <w:contextualSpacing/>
              <w:jc w:val="both"/>
              <w:rPr>
                <w:rFonts w:ascii="Times New Roman" w:eastAsia="Times New Roman" w:hAnsi="Times New Roman" w:cs="Times New Roman"/>
                <w:b/>
                <w:bCs/>
                <w:color w:val="000000" w:themeColor="text1"/>
                <w:sz w:val="20"/>
                <w:szCs w:val="20"/>
              </w:rPr>
            </w:pPr>
            <w:r w:rsidRPr="006C1E43">
              <w:rPr>
                <w:rFonts w:ascii="Times New Roman" w:eastAsia="Times New Roman" w:hAnsi="Times New Roman" w:cs="Times New Roman"/>
                <w:b/>
                <w:bCs/>
                <w:color w:val="000000" w:themeColor="text1"/>
                <w:sz w:val="20"/>
                <w:szCs w:val="20"/>
              </w:rPr>
              <w:t>Näitaja kood ja nimetus</w:t>
            </w:r>
          </w:p>
        </w:tc>
        <w:tc>
          <w:tcPr>
            <w:tcW w:w="1276" w:type="dxa"/>
          </w:tcPr>
          <w:p w14:paraId="5FB7AE84" w14:textId="77777777" w:rsidR="00345E08" w:rsidRPr="006C1E43" w:rsidRDefault="00345E08" w:rsidP="00524121">
            <w:pPr>
              <w:keepNext/>
              <w:keepLines/>
              <w:autoSpaceDE w:val="0"/>
              <w:autoSpaceDN w:val="0"/>
              <w:adjustRightInd w:val="0"/>
              <w:spacing w:after="0" w:line="240" w:lineRule="auto"/>
              <w:contextualSpacing/>
              <w:jc w:val="both"/>
              <w:rPr>
                <w:rFonts w:ascii="Times New Roman" w:eastAsia="Times New Roman" w:hAnsi="Times New Roman" w:cs="Times New Roman"/>
                <w:b/>
                <w:bCs/>
                <w:color w:val="000000" w:themeColor="text1"/>
                <w:sz w:val="20"/>
                <w:szCs w:val="20"/>
              </w:rPr>
            </w:pPr>
            <w:r w:rsidRPr="006C1E43">
              <w:rPr>
                <w:rFonts w:ascii="Times New Roman" w:eastAsia="Times New Roman" w:hAnsi="Times New Roman" w:cs="Times New Roman"/>
                <w:b/>
                <w:bCs/>
                <w:color w:val="000000" w:themeColor="text1"/>
                <w:sz w:val="20"/>
                <w:szCs w:val="20"/>
              </w:rPr>
              <w:t xml:space="preserve">Näitaja mõõtühik </w:t>
            </w:r>
          </w:p>
        </w:tc>
        <w:tc>
          <w:tcPr>
            <w:tcW w:w="1134" w:type="dxa"/>
          </w:tcPr>
          <w:p w14:paraId="24AEF098" w14:textId="77777777" w:rsidR="00345E08" w:rsidRPr="006C1E43" w:rsidRDefault="00345E08" w:rsidP="00524121">
            <w:pPr>
              <w:keepNext/>
              <w:keepLines/>
              <w:autoSpaceDE w:val="0"/>
              <w:autoSpaceDN w:val="0"/>
              <w:adjustRightInd w:val="0"/>
              <w:spacing w:after="0" w:line="240" w:lineRule="auto"/>
              <w:contextualSpacing/>
              <w:jc w:val="both"/>
              <w:rPr>
                <w:rFonts w:ascii="Times New Roman" w:eastAsia="Times New Roman" w:hAnsi="Times New Roman" w:cs="Times New Roman"/>
                <w:b/>
                <w:bCs/>
                <w:color w:val="000000" w:themeColor="text1"/>
                <w:sz w:val="20"/>
                <w:szCs w:val="20"/>
              </w:rPr>
            </w:pPr>
            <w:r w:rsidRPr="006C1E43">
              <w:rPr>
                <w:rFonts w:ascii="Times New Roman" w:eastAsia="Times New Roman" w:hAnsi="Times New Roman" w:cs="Times New Roman"/>
                <w:b/>
                <w:bCs/>
                <w:color w:val="000000" w:themeColor="text1"/>
                <w:sz w:val="20"/>
                <w:szCs w:val="20"/>
              </w:rPr>
              <w:t>Sihttase</w:t>
            </w:r>
          </w:p>
          <w:p w14:paraId="6650CD9C" w14:textId="77777777" w:rsidR="00345E08" w:rsidRPr="006C1E43" w:rsidRDefault="00345E08" w:rsidP="00524121">
            <w:pPr>
              <w:keepNext/>
              <w:keepLines/>
              <w:autoSpaceDE w:val="0"/>
              <w:autoSpaceDN w:val="0"/>
              <w:adjustRightInd w:val="0"/>
              <w:spacing w:after="0" w:line="240" w:lineRule="auto"/>
              <w:contextualSpacing/>
              <w:jc w:val="both"/>
              <w:rPr>
                <w:rFonts w:ascii="Times New Roman" w:eastAsia="Times New Roman" w:hAnsi="Times New Roman" w:cs="Times New Roman"/>
                <w:b/>
                <w:bCs/>
                <w:color w:val="000000" w:themeColor="text1"/>
                <w:sz w:val="20"/>
                <w:szCs w:val="20"/>
              </w:rPr>
            </w:pPr>
            <w:r w:rsidRPr="006C1E43">
              <w:rPr>
                <w:rFonts w:ascii="Times New Roman" w:eastAsia="Times New Roman" w:hAnsi="Times New Roman" w:cs="Times New Roman"/>
                <w:b/>
                <w:bCs/>
                <w:color w:val="000000" w:themeColor="text1"/>
                <w:sz w:val="20"/>
                <w:szCs w:val="20"/>
              </w:rPr>
              <w:t>2029</w:t>
            </w:r>
          </w:p>
        </w:tc>
        <w:tc>
          <w:tcPr>
            <w:tcW w:w="3969" w:type="dxa"/>
          </w:tcPr>
          <w:p w14:paraId="44ECC412" w14:textId="77777777" w:rsidR="00345E08" w:rsidRPr="006C1E43" w:rsidRDefault="00345E08" w:rsidP="00524121">
            <w:pPr>
              <w:keepNext/>
              <w:keepLines/>
              <w:autoSpaceDE w:val="0"/>
              <w:autoSpaceDN w:val="0"/>
              <w:adjustRightInd w:val="0"/>
              <w:spacing w:after="0" w:line="240" w:lineRule="auto"/>
              <w:contextualSpacing/>
              <w:jc w:val="both"/>
              <w:rPr>
                <w:rFonts w:ascii="Times New Roman" w:eastAsia="Times New Roman" w:hAnsi="Times New Roman" w:cs="Times New Roman"/>
                <w:b/>
                <w:bCs/>
                <w:color w:val="000000" w:themeColor="text1"/>
                <w:sz w:val="20"/>
                <w:szCs w:val="20"/>
              </w:rPr>
            </w:pPr>
            <w:r w:rsidRPr="006C1E43">
              <w:rPr>
                <w:rFonts w:ascii="Times New Roman" w:eastAsia="Times New Roman" w:hAnsi="Times New Roman" w:cs="Times New Roman"/>
                <w:b/>
                <w:bCs/>
                <w:color w:val="000000" w:themeColor="text1"/>
                <w:sz w:val="20"/>
                <w:szCs w:val="20"/>
              </w:rPr>
              <w:t xml:space="preserve">Selgitav teave </w:t>
            </w:r>
          </w:p>
        </w:tc>
      </w:tr>
      <w:tr w:rsidR="00345E08" w:rsidRPr="006C1E43" w14:paraId="15C89C29" w14:textId="77777777" w:rsidTr="006152A0">
        <w:trPr>
          <w:trHeight w:val="160"/>
        </w:trPr>
        <w:tc>
          <w:tcPr>
            <w:tcW w:w="1696" w:type="dxa"/>
            <w:vMerge w:val="restart"/>
          </w:tcPr>
          <w:p w14:paraId="64BB9F90" w14:textId="77777777" w:rsidR="00345E08" w:rsidRPr="006C1E43" w:rsidRDefault="00345E08" w:rsidP="00524121">
            <w:pPr>
              <w:keepNext/>
              <w:keepLines/>
              <w:autoSpaceDE w:val="0"/>
              <w:autoSpaceDN w:val="0"/>
              <w:adjustRightInd w:val="0"/>
              <w:spacing w:after="0" w:line="240" w:lineRule="auto"/>
              <w:rPr>
                <w:rFonts w:ascii="Times New Roman" w:eastAsia="Times New Roman" w:hAnsi="Times New Roman" w:cs="Times New Roman"/>
                <w:i/>
                <w:iCs/>
                <w:color w:val="000000" w:themeColor="text1"/>
                <w:sz w:val="20"/>
                <w:szCs w:val="20"/>
              </w:rPr>
            </w:pPr>
            <w:r w:rsidRPr="006C1E43">
              <w:rPr>
                <w:rFonts w:ascii="Times New Roman" w:eastAsia="Times New Roman" w:hAnsi="Times New Roman" w:cs="Times New Roman"/>
                <w:iCs/>
                <w:color w:val="000000" w:themeColor="text1"/>
                <w:sz w:val="20"/>
                <w:szCs w:val="20"/>
                <w:lang w:eastAsia="et-EE"/>
              </w:rPr>
              <w:t>Rahvusvahelise kaitse menetlusvõimekuse tagamine</w:t>
            </w:r>
          </w:p>
        </w:tc>
        <w:tc>
          <w:tcPr>
            <w:tcW w:w="1843" w:type="dxa"/>
          </w:tcPr>
          <w:p w14:paraId="0CE551F9" w14:textId="77777777" w:rsidR="00345E08" w:rsidRPr="006C1E43" w:rsidRDefault="00345E08" w:rsidP="00524121">
            <w:pPr>
              <w:keepNext/>
              <w:keepLine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AMIF R.1.5 Nende osalejate arv, kes peavad koolitust oma töö jaoks kasulikuks</w:t>
            </w:r>
          </w:p>
        </w:tc>
        <w:tc>
          <w:tcPr>
            <w:tcW w:w="1276" w:type="dxa"/>
          </w:tcPr>
          <w:p w14:paraId="54867E32" w14:textId="77777777" w:rsidR="00345E08" w:rsidRPr="006C1E43" w:rsidRDefault="00345E08" w:rsidP="00524121">
            <w:pPr>
              <w:keepNext/>
              <w:keepLines/>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arv</w:t>
            </w:r>
          </w:p>
        </w:tc>
        <w:tc>
          <w:tcPr>
            <w:tcW w:w="1134" w:type="dxa"/>
          </w:tcPr>
          <w:p w14:paraId="46A41B9B" w14:textId="77777777" w:rsidR="00345E08" w:rsidRPr="006C1E43" w:rsidRDefault="00345E08" w:rsidP="00524121">
            <w:pPr>
              <w:keepNext/>
              <w:keepLines/>
              <w:autoSpaceDE w:val="0"/>
              <w:autoSpaceDN w:val="0"/>
              <w:adjustRightInd w:val="0"/>
              <w:spacing w:after="0" w:line="240" w:lineRule="auto"/>
              <w:jc w:val="both"/>
              <w:rPr>
                <w:rFonts w:ascii="Times New Roman" w:eastAsia="Times New Roman" w:hAnsi="Times New Roman" w:cs="Times New Roman"/>
                <w:bCs/>
                <w:color w:val="000000" w:themeColor="text1"/>
                <w:sz w:val="20"/>
                <w:szCs w:val="20"/>
              </w:rPr>
            </w:pPr>
            <w:r w:rsidRPr="006C1E43">
              <w:rPr>
                <w:rFonts w:ascii="Times New Roman" w:eastAsia="Times New Roman" w:hAnsi="Times New Roman" w:cs="Times New Roman"/>
                <w:bCs/>
                <w:color w:val="000000" w:themeColor="text1"/>
                <w:sz w:val="20"/>
                <w:szCs w:val="20"/>
              </w:rPr>
              <w:t>344</w:t>
            </w:r>
          </w:p>
        </w:tc>
        <w:tc>
          <w:tcPr>
            <w:tcW w:w="3969" w:type="dxa"/>
          </w:tcPr>
          <w:p w14:paraId="673F75B0" w14:textId="1EFA9708" w:rsidR="00833B68" w:rsidRDefault="00345E08" w:rsidP="00524121">
            <w:pPr>
              <w:keepNext/>
              <w:keepLines/>
              <w:autoSpaceDE w:val="0"/>
              <w:autoSpaceDN w:val="0"/>
              <w:adjustRightInd w:val="0"/>
              <w:spacing w:after="0" w:line="240" w:lineRule="auto"/>
              <w:jc w:val="both"/>
              <w:rPr>
                <w:ins w:id="240" w:author="Ave Osman" w:date="2025-08-11T16:41:00Z"/>
                <w:rFonts w:ascii="Times New Roman" w:eastAsia="Times New Roman" w:hAnsi="Times New Roman" w:cs="Times New Roman"/>
                <w:color w:val="000000" w:themeColor="text1"/>
                <w:sz w:val="20"/>
                <w:szCs w:val="20"/>
              </w:rPr>
            </w:pPr>
            <w:r w:rsidRPr="006C1E43">
              <w:rPr>
                <w:rFonts w:ascii="Times New Roman" w:hAnsi="Times New Roman" w:cs="Times New Roman"/>
                <w:sz w:val="20"/>
                <w:szCs w:val="20"/>
              </w:rPr>
              <w:t xml:space="preserve">Osaleja - füüsiline isik, kes saab </w:t>
            </w:r>
            <w:ins w:id="241" w:author="Ave Osman" w:date="2025-09-23T12:17:00Z">
              <w:r w:rsidR="005A1EB9">
                <w:rPr>
                  <w:rFonts w:ascii="Times New Roman" w:hAnsi="Times New Roman" w:cs="Times New Roman"/>
                  <w:sz w:val="20"/>
                  <w:szCs w:val="20"/>
                </w:rPr>
                <w:t xml:space="preserve">projektist </w:t>
              </w:r>
            </w:ins>
            <w:r w:rsidRPr="006C1E43">
              <w:rPr>
                <w:rFonts w:ascii="Times New Roman" w:hAnsi="Times New Roman" w:cs="Times New Roman"/>
                <w:sz w:val="20"/>
                <w:szCs w:val="20"/>
              </w:rPr>
              <w:t>otseselt kasu.</w:t>
            </w:r>
            <w:ins w:id="242" w:author="Ave Osman" w:date="2025-08-11T16:41:00Z">
              <w:r w:rsidR="00833B68">
                <w:rPr>
                  <w:rFonts w:ascii="Times New Roman" w:hAnsi="Times New Roman" w:cs="Times New Roman"/>
                  <w:sz w:val="20"/>
                  <w:szCs w:val="20"/>
                </w:rPr>
                <w:t xml:space="preserve"> </w:t>
              </w:r>
              <w:r w:rsidR="00833B68">
                <w:rPr>
                  <w:rFonts w:ascii="Times New Roman" w:eastAsia="Times New Roman" w:hAnsi="Times New Roman" w:cs="Times New Roman"/>
                  <w:color w:val="000000" w:themeColor="text1"/>
                  <w:sz w:val="20"/>
                  <w:szCs w:val="20"/>
                </w:rPr>
                <w:t xml:space="preserve"> K</w:t>
              </w:r>
              <w:r w:rsidR="00833B68" w:rsidRPr="00833B68">
                <w:rPr>
                  <w:rFonts w:ascii="Times New Roman" w:eastAsia="Times New Roman" w:hAnsi="Times New Roman" w:cs="Times New Roman"/>
                  <w:color w:val="000000" w:themeColor="text1"/>
                  <w:sz w:val="20"/>
                  <w:szCs w:val="20"/>
                </w:rPr>
                <w:t xml:space="preserve">äesoleva näitaja tähenduses on osaleja isik, kes tegeleb ametialaselt Euroopa ühise varjupaigasüsteemiga. </w:t>
              </w:r>
            </w:ins>
          </w:p>
          <w:p w14:paraId="7DC576B6" w14:textId="7BE28C34" w:rsidR="00345E08" w:rsidRDefault="00345E08" w:rsidP="00524121">
            <w:pPr>
              <w:keepNext/>
              <w:keepLines/>
              <w:autoSpaceDE w:val="0"/>
              <w:autoSpaceDN w:val="0"/>
              <w:adjustRightInd w:val="0"/>
              <w:spacing w:after="0" w:line="240" w:lineRule="auto"/>
              <w:jc w:val="both"/>
              <w:rPr>
                <w:ins w:id="243" w:author="Ave Osman" w:date="2025-08-11T16:37:00Z"/>
                <w:rFonts w:ascii="Times New Roman" w:hAnsi="Times New Roman" w:cs="Times New Roman"/>
                <w:sz w:val="20"/>
                <w:szCs w:val="20"/>
              </w:rPr>
            </w:pPr>
            <w:r w:rsidRPr="006C1E43">
              <w:rPr>
                <w:rFonts w:ascii="Times New Roman" w:hAnsi="Times New Roman" w:cs="Times New Roman"/>
                <w:sz w:val="20"/>
                <w:szCs w:val="20"/>
              </w:rPr>
              <w:t xml:space="preserve"> Selleks, et teha kindlaks, kas osaleja peab koolitust kasulikuks</w:t>
            </w:r>
            <w:r w:rsidRPr="003416B0">
              <w:rPr>
                <w:rFonts w:ascii="Times New Roman" w:hAnsi="Times New Roman" w:cs="Times New Roman"/>
                <w:sz w:val="20"/>
                <w:szCs w:val="20"/>
              </w:rPr>
              <w:t xml:space="preserve">, tuleb </w:t>
            </w:r>
            <w:del w:id="244" w:author="Ave Osman" w:date="2025-11-24T01:14:00Z">
              <w:r w:rsidRPr="003416B0" w:rsidDel="004E6A68">
                <w:rPr>
                  <w:rFonts w:ascii="Times New Roman" w:hAnsi="Times New Roman" w:cs="Times New Roman"/>
                  <w:sz w:val="20"/>
                  <w:szCs w:val="20"/>
                </w:rPr>
                <w:delText xml:space="preserve">igalt </w:delText>
              </w:r>
            </w:del>
            <w:r w:rsidRPr="003416B0">
              <w:rPr>
                <w:rFonts w:ascii="Times New Roman" w:hAnsi="Times New Roman" w:cs="Times New Roman"/>
                <w:sz w:val="20"/>
                <w:szCs w:val="20"/>
              </w:rPr>
              <w:t>osalejalt</w:t>
            </w:r>
            <w:r w:rsidRPr="006C1E43">
              <w:rPr>
                <w:rFonts w:ascii="Times New Roman" w:hAnsi="Times New Roman" w:cs="Times New Roman"/>
                <w:sz w:val="20"/>
                <w:szCs w:val="20"/>
              </w:rPr>
              <w:t xml:space="preserve"> küsida</w:t>
            </w:r>
            <w:del w:id="245" w:author="Ave Osman" w:date="2025-09-16T11:12:00Z">
              <w:r w:rsidRPr="006C1E43" w:rsidDel="00A227A6">
                <w:rPr>
                  <w:rFonts w:ascii="Times New Roman" w:hAnsi="Times New Roman" w:cs="Times New Roman"/>
                  <w:sz w:val="20"/>
                  <w:szCs w:val="20"/>
                </w:rPr>
                <w:delText xml:space="preserve"> </w:delText>
              </w:r>
            </w:del>
            <w:del w:id="246" w:author="Ave Osman" w:date="2025-08-11T16:43:00Z">
              <w:r w:rsidRPr="006C1E43" w:rsidDel="00833B68">
                <w:rPr>
                  <w:rFonts w:ascii="Times New Roman" w:hAnsi="Times New Roman" w:cs="Times New Roman"/>
                  <w:sz w:val="20"/>
                  <w:szCs w:val="20"/>
                </w:rPr>
                <w:delText>tagasisidet.</w:delText>
              </w:r>
            </w:del>
            <w:ins w:id="247" w:author="Ave Osman" w:date="2025-08-11T16:43:00Z">
              <w:r w:rsidR="00833B68" w:rsidRPr="00833B68">
                <w:rPr>
                  <w:rFonts w:ascii="Times New Roman" w:eastAsia="Times New Roman" w:hAnsi="Times New Roman" w:cs="Times New Roman"/>
                  <w:color w:val="000000" w:themeColor="text1"/>
                  <w:sz w:val="20"/>
                  <w:szCs w:val="20"/>
                </w:rPr>
                <w:t xml:space="preserve"> tema arvamust peale iga koolitus</w:t>
              </w:r>
            </w:ins>
            <w:ins w:id="248" w:author="Ave Osman" w:date="2025-09-26T01:02:00Z">
              <w:r w:rsidR="00DC7AAD">
                <w:rPr>
                  <w:rFonts w:ascii="Times New Roman" w:eastAsia="Times New Roman" w:hAnsi="Times New Roman" w:cs="Times New Roman"/>
                  <w:color w:val="000000" w:themeColor="text1"/>
                  <w:sz w:val="20"/>
                  <w:szCs w:val="20"/>
                </w:rPr>
                <w:t>t</w:t>
              </w:r>
            </w:ins>
            <w:ins w:id="249" w:author="Ave Osman" w:date="2025-08-11T16:43:00Z">
              <w:r w:rsidR="00833B68" w:rsidRPr="00833B68">
                <w:rPr>
                  <w:rFonts w:ascii="Times New Roman" w:eastAsia="Times New Roman" w:hAnsi="Times New Roman" w:cs="Times New Roman"/>
                  <w:color w:val="000000" w:themeColor="text1"/>
                  <w:sz w:val="20"/>
                  <w:szCs w:val="20"/>
                </w:rPr>
                <w:t>e</w:t>
              </w:r>
            </w:ins>
            <w:ins w:id="250" w:author="Ave Osman" w:date="2025-09-26T01:02:00Z">
              <w:r w:rsidR="00DC7AAD">
                <w:rPr>
                  <w:rFonts w:ascii="Times New Roman" w:eastAsia="Times New Roman" w:hAnsi="Times New Roman" w:cs="Times New Roman"/>
                  <w:color w:val="000000" w:themeColor="text1"/>
                  <w:sz w:val="20"/>
                  <w:szCs w:val="20"/>
                </w:rPr>
                <w:t>gevuse</w:t>
              </w:r>
            </w:ins>
            <w:ins w:id="251" w:author="Ave Osman" w:date="2025-08-11T16:43:00Z">
              <w:r w:rsidR="00833B68" w:rsidRPr="00833B68">
                <w:rPr>
                  <w:rFonts w:ascii="Times New Roman" w:eastAsia="Times New Roman" w:hAnsi="Times New Roman" w:cs="Times New Roman"/>
                  <w:color w:val="000000" w:themeColor="text1"/>
                  <w:sz w:val="20"/>
                  <w:szCs w:val="20"/>
                </w:rPr>
                <w:t xml:space="preserve"> lõppu.</w:t>
              </w:r>
            </w:ins>
          </w:p>
          <w:p w14:paraId="10A44DFD" w14:textId="77777777" w:rsidR="00833B68" w:rsidRDefault="00833B68" w:rsidP="00524121">
            <w:pPr>
              <w:keepNext/>
              <w:keepLines/>
              <w:autoSpaceDE w:val="0"/>
              <w:autoSpaceDN w:val="0"/>
              <w:adjustRightInd w:val="0"/>
              <w:spacing w:after="0" w:line="240" w:lineRule="auto"/>
              <w:jc w:val="both"/>
              <w:rPr>
                <w:ins w:id="252" w:author="Ave Osman" w:date="2025-08-11T16:38:00Z"/>
                <w:rFonts w:ascii="Times New Roman" w:eastAsia="Times New Roman" w:hAnsi="Times New Roman" w:cs="Times New Roman"/>
                <w:color w:val="000000" w:themeColor="text1"/>
                <w:sz w:val="20"/>
                <w:szCs w:val="20"/>
              </w:rPr>
            </w:pPr>
          </w:p>
          <w:p w14:paraId="20C3E22D" w14:textId="01F9F865" w:rsidR="00833B68" w:rsidRPr="006C1E43" w:rsidRDefault="0034010D" w:rsidP="00524121">
            <w:pPr>
              <w:keepNext/>
              <w:keepLines/>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ins w:id="253" w:author="Ave Osman" w:date="2025-12-03T12:00:00Z">
              <w:r>
                <w:rPr>
                  <w:rFonts w:ascii="Times New Roman" w:eastAsia="Times New Roman" w:hAnsi="Times New Roman" w:cs="Times New Roman"/>
                  <w:color w:val="000000" w:themeColor="text1"/>
                  <w:sz w:val="20"/>
                  <w:szCs w:val="20"/>
                </w:rPr>
                <w:t>T</w:t>
              </w:r>
              <w:r w:rsidRPr="00833B68">
                <w:rPr>
                  <w:rFonts w:ascii="Times New Roman" w:eastAsia="Times New Roman" w:hAnsi="Times New Roman" w:cs="Times New Roman"/>
                  <w:color w:val="000000" w:themeColor="text1"/>
                  <w:sz w:val="20"/>
                  <w:szCs w:val="20"/>
                </w:rPr>
                <w:t xml:space="preserve">oetuse saaja </w:t>
              </w:r>
              <w:r>
                <w:rPr>
                  <w:rFonts w:ascii="Times New Roman" w:eastAsia="Times New Roman" w:hAnsi="Times New Roman" w:cs="Times New Roman"/>
                  <w:color w:val="000000" w:themeColor="text1"/>
                  <w:sz w:val="20"/>
                  <w:szCs w:val="20"/>
                </w:rPr>
                <w:t>arvutab</w:t>
              </w:r>
              <w:r w:rsidRPr="00833B68">
                <w:rPr>
                  <w:rFonts w:ascii="Times New Roman" w:eastAsia="Times New Roman" w:hAnsi="Times New Roman" w:cs="Times New Roman"/>
                  <w:color w:val="000000" w:themeColor="text1"/>
                  <w:sz w:val="20"/>
                  <w:szCs w:val="20"/>
                </w:rPr>
                <w:t xml:space="preserve"> </w:t>
              </w:r>
            </w:ins>
            <w:ins w:id="254" w:author="Ave Osman" w:date="2025-08-11T16:37:00Z">
              <w:r w:rsidR="00833B68" w:rsidRPr="00833B68">
                <w:rPr>
                  <w:rFonts w:ascii="Times New Roman" w:eastAsia="Times New Roman" w:hAnsi="Times New Roman" w:cs="Times New Roman"/>
                  <w:color w:val="000000" w:themeColor="text1"/>
                  <w:sz w:val="20"/>
                  <w:szCs w:val="20"/>
                </w:rPr>
                <w:t>iga osaleja tagasiside alusel osaleja üldtulemuse: a) kui üle 50% juhtudel on selle osaleja vastus jaatav, arvestatakse, et osaleja on kasutanud saadud oskusi; b) kui üldtulemus on 50</w:t>
              </w:r>
            </w:ins>
            <w:ins w:id="255" w:author="Ave Osman" w:date="2025-09-23T12:11:00Z">
              <w:r w:rsidR="00E71C0E">
                <w:rPr>
                  <w:rFonts w:ascii="Times New Roman" w:eastAsia="Times New Roman" w:hAnsi="Times New Roman" w:cs="Times New Roman"/>
                  <w:color w:val="000000" w:themeColor="text1"/>
                  <w:sz w:val="20"/>
                  <w:szCs w:val="20"/>
                </w:rPr>
                <w:t>%</w:t>
              </w:r>
            </w:ins>
            <w:ins w:id="256" w:author="Ave Osman" w:date="2025-08-11T16:37:00Z">
              <w:r w:rsidR="00833B68" w:rsidRPr="00833B68">
                <w:rPr>
                  <w:rFonts w:ascii="Times New Roman" w:eastAsia="Times New Roman" w:hAnsi="Times New Roman" w:cs="Times New Roman"/>
                  <w:color w:val="000000" w:themeColor="text1"/>
                  <w:sz w:val="20"/>
                  <w:szCs w:val="20"/>
                </w:rPr>
                <w:t xml:space="preserve"> „jah“ /50</w:t>
              </w:r>
            </w:ins>
            <w:ins w:id="257" w:author="Ave Osman" w:date="2025-09-23T12:11:00Z">
              <w:r w:rsidR="00E71C0E">
                <w:rPr>
                  <w:rFonts w:ascii="Times New Roman" w:eastAsia="Times New Roman" w:hAnsi="Times New Roman" w:cs="Times New Roman"/>
                  <w:color w:val="000000" w:themeColor="text1"/>
                  <w:sz w:val="20"/>
                  <w:szCs w:val="20"/>
                </w:rPr>
                <w:t>%</w:t>
              </w:r>
            </w:ins>
            <w:ins w:id="258" w:author="Ave Osman" w:date="2025-08-11T16:37:00Z">
              <w:r w:rsidR="00833B68" w:rsidRPr="00833B68">
                <w:rPr>
                  <w:rFonts w:ascii="Times New Roman" w:eastAsia="Times New Roman" w:hAnsi="Times New Roman" w:cs="Times New Roman"/>
                  <w:color w:val="000000" w:themeColor="text1"/>
                  <w:sz w:val="20"/>
                  <w:szCs w:val="20"/>
                </w:rPr>
                <w:t xml:space="preserve"> „ei“ (nt kaks positiivset ja kaks negatiivset vastust), läheb arvesse registreeritud viimane tulemus; c) kui üle 50% juhtudel on osaleja vastus eitav</w:t>
              </w:r>
              <w:r w:rsidR="00833B68" w:rsidRPr="003416B0">
                <w:rPr>
                  <w:rFonts w:ascii="Times New Roman" w:eastAsia="Times New Roman" w:hAnsi="Times New Roman" w:cs="Times New Roman"/>
                  <w:color w:val="000000" w:themeColor="text1"/>
                  <w:sz w:val="20"/>
                  <w:szCs w:val="20"/>
                </w:rPr>
                <w:t xml:space="preserve">, </w:t>
              </w:r>
            </w:ins>
            <w:ins w:id="259" w:author="Ave Osman" w:date="2025-11-24T01:16:00Z">
              <w:r w:rsidR="004E6A68" w:rsidRPr="003416B0">
                <w:rPr>
                  <w:rFonts w:ascii="Times New Roman" w:eastAsia="Times New Roman" w:hAnsi="Times New Roman" w:cs="Times New Roman"/>
                  <w:color w:val="000000" w:themeColor="text1"/>
                  <w:sz w:val="20"/>
                  <w:szCs w:val="20"/>
                </w:rPr>
                <w:t xml:space="preserve">siis </w:t>
              </w:r>
            </w:ins>
            <w:ins w:id="260" w:author="Ave Osman" w:date="2025-08-11T16:37:00Z">
              <w:r w:rsidR="00833B68" w:rsidRPr="003416B0">
                <w:rPr>
                  <w:rFonts w:ascii="Times New Roman" w:eastAsia="Times New Roman" w:hAnsi="Times New Roman" w:cs="Times New Roman"/>
                  <w:color w:val="000000" w:themeColor="text1"/>
                  <w:sz w:val="20"/>
                  <w:szCs w:val="20"/>
                </w:rPr>
                <w:t>osalejat</w:t>
              </w:r>
              <w:r w:rsidR="00833B68" w:rsidRPr="00833B68">
                <w:rPr>
                  <w:rFonts w:ascii="Times New Roman" w:eastAsia="Times New Roman" w:hAnsi="Times New Roman" w:cs="Times New Roman"/>
                  <w:color w:val="000000" w:themeColor="text1"/>
                  <w:sz w:val="20"/>
                  <w:szCs w:val="20"/>
                </w:rPr>
                <w:t xml:space="preserve"> selle mõõdiku all ei raporteerita.</w:t>
              </w:r>
            </w:ins>
          </w:p>
        </w:tc>
      </w:tr>
      <w:tr w:rsidR="00345E08" w:rsidRPr="006C1E43" w14:paraId="564EC186" w14:textId="77777777" w:rsidTr="006152A0">
        <w:trPr>
          <w:trHeight w:val="160"/>
        </w:trPr>
        <w:tc>
          <w:tcPr>
            <w:tcW w:w="1696" w:type="dxa"/>
            <w:vMerge/>
          </w:tcPr>
          <w:p w14:paraId="4C1B9321" w14:textId="77777777" w:rsidR="00345E08" w:rsidRPr="006C1E43" w:rsidRDefault="00345E08" w:rsidP="00524121">
            <w:pPr>
              <w:keepNext/>
              <w:keepLines/>
              <w:autoSpaceDE w:val="0"/>
              <w:autoSpaceDN w:val="0"/>
              <w:adjustRightInd w:val="0"/>
              <w:spacing w:after="0" w:line="240" w:lineRule="auto"/>
              <w:rPr>
                <w:rFonts w:ascii="Times New Roman" w:eastAsia="Times New Roman" w:hAnsi="Times New Roman" w:cs="Times New Roman"/>
                <w:iCs/>
                <w:color w:val="000000" w:themeColor="text1"/>
                <w:sz w:val="20"/>
                <w:szCs w:val="20"/>
                <w:lang w:eastAsia="et-EE"/>
              </w:rPr>
            </w:pPr>
          </w:p>
        </w:tc>
        <w:tc>
          <w:tcPr>
            <w:tcW w:w="1843" w:type="dxa"/>
          </w:tcPr>
          <w:p w14:paraId="58E848B5" w14:textId="77777777" w:rsidR="00345E08" w:rsidRPr="006C1E43" w:rsidRDefault="00345E08" w:rsidP="00524121">
            <w:pPr>
              <w:keepNext/>
              <w:keepLine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AMIF R.1.6 Nende osalejate arv, kes teatavad kolm kuud pärast koolitust, et nad kasutavad koolituse käigus omandatud oskusi ja pädevust</w:t>
            </w:r>
          </w:p>
        </w:tc>
        <w:tc>
          <w:tcPr>
            <w:tcW w:w="1276" w:type="dxa"/>
          </w:tcPr>
          <w:p w14:paraId="623A1AEC" w14:textId="77777777" w:rsidR="00345E08" w:rsidRPr="006C1E43" w:rsidRDefault="00345E08" w:rsidP="00524121">
            <w:pPr>
              <w:keepNext/>
              <w:keepLines/>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arv</w:t>
            </w:r>
          </w:p>
        </w:tc>
        <w:tc>
          <w:tcPr>
            <w:tcW w:w="1134" w:type="dxa"/>
          </w:tcPr>
          <w:p w14:paraId="6A27C166" w14:textId="77777777" w:rsidR="00345E08" w:rsidRPr="006C1E43" w:rsidRDefault="00345E08" w:rsidP="00524121">
            <w:pPr>
              <w:keepNext/>
              <w:keepLines/>
              <w:autoSpaceDE w:val="0"/>
              <w:autoSpaceDN w:val="0"/>
              <w:adjustRightInd w:val="0"/>
              <w:spacing w:after="0" w:line="240" w:lineRule="auto"/>
              <w:jc w:val="both"/>
              <w:rPr>
                <w:rFonts w:ascii="Times New Roman" w:eastAsia="Times New Roman" w:hAnsi="Times New Roman" w:cs="Times New Roman"/>
                <w:bCs/>
                <w:color w:val="000000" w:themeColor="text1"/>
                <w:sz w:val="20"/>
                <w:szCs w:val="20"/>
              </w:rPr>
            </w:pPr>
            <w:r w:rsidRPr="006C1E43">
              <w:rPr>
                <w:rFonts w:ascii="Times New Roman" w:eastAsia="Times New Roman" w:hAnsi="Times New Roman" w:cs="Times New Roman"/>
                <w:bCs/>
                <w:color w:val="000000" w:themeColor="text1"/>
                <w:sz w:val="20"/>
                <w:szCs w:val="20"/>
              </w:rPr>
              <w:t>147</w:t>
            </w:r>
          </w:p>
        </w:tc>
        <w:tc>
          <w:tcPr>
            <w:tcW w:w="3969" w:type="dxa"/>
          </w:tcPr>
          <w:p w14:paraId="39983FFC" w14:textId="550B7E69" w:rsidR="00833B68" w:rsidRPr="004E6A68" w:rsidRDefault="00345E08" w:rsidP="00524121">
            <w:pPr>
              <w:keepNext/>
              <w:keepLines/>
              <w:autoSpaceDE w:val="0"/>
              <w:autoSpaceDN w:val="0"/>
              <w:adjustRightInd w:val="0"/>
              <w:spacing w:after="0" w:line="240" w:lineRule="auto"/>
              <w:jc w:val="both"/>
              <w:rPr>
                <w:ins w:id="261" w:author="Ave Osman" w:date="2025-08-11T16:40:00Z"/>
                <w:rFonts w:ascii="Times New Roman" w:eastAsia="Times New Roman" w:hAnsi="Times New Roman" w:cs="Times New Roman"/>
                <w:color w:val="000000" w:themeColor="text1"/>
                <w:sz w:val="20"/>
                <w:szCs w:val="20"/>
              </w:rPr>
            </w:pPr>
            <w:r w:rsidRPr="004E6A68">
              <w:rPr>
                <w:rFonts w:ascii="Times New Roman" w:hAnsi="Times New Roman" w:cs="Times New Roman"/>
                <w:sz w:val="20"/>
                <w:szCs w:val="20"/>
              </w:rPr>
              <w:t xml:space="preserve">Osaleja - füüsiline isik, kes saab </w:t>
            </w:r>
            <w:ins w:id="262" w:author="Ave Osman" w:date="2025-09-23T12:17:00Z">
              <w:r w:rsidR="005A1EB9" w:rsidRPr="004E6A68">
                <w:rPr>
                  <w:rFonts w:ascii="Times New Roman" w:hAnsi="Times New Roman" w:cs="Times New Roman"/>
                  <w:sz w:val="20"/>
                  <w:szCs w:val="20"/>
                </w:rPr>
                <w:t xml:space="preserve"> projektist </w:t>
              </w:r>
            </w:ins>
            <w:r w:rsidRPr="004E6A68">
              <w:rPr>
                <w:rFonts w:ascii="Times New Roman" w:hAnsi="Times New Roman" w:cs="Times New Roman"/>
                <w:sz w:val="20"/>
                <w:szCs w:val="20"/>
              </w:rPr>
              <w:t xml:space="preserve">otseselt kasu. </w:t>
            </w:r>
            <w:ins w:id="263" w:author="Ave Osman" w:date="2025-08-11T16:40:00Z">
              <w:r w:rsidR="00833B68" w:rsidRPr="004E6A68">
                <w:rPr>
                  <w:rFonts w:ascii="Times New Roman" w:eastAsia="Times New Roman" w:hAnsi="Times New Roman" w:cs="Times New Roman"/>
                  <w:color w:val="000000" w:themeColor="text1"/>
                  <w:sz w:val="20"/>
                  <w:szCs w:val="20"/>
                </w:rPr>
                <w:t xml:space="preserve"> Käesoleva näitaja tähenduses on osaleja isik, kes tegeleb ametialaselt Euroopa ühise varjupaigasüsteemiga.</w:t>
              </w:r>
            </w:ins>
          </w:p>
          <w:p w14:paraId="24084078" w14:textId="14D2FABF" w:rsidR="00833B68" w:rsidRDefault="00345E08" w:rsidP="00524121">
            <w:pPr>
              <w:keepNext/>
              <w:keepLines/>
              <w:autoSpaceDE w:val="0"/>
              <w:autoSpaceDN w:val="0"/>
              <w:adjustRightInd w:val="0"/>
              <w:spacing w:after="0" w:line="240" w:lineRule="auto"/>
              <w:jc w:val="both"/>
              <w:rPr>
                <w:ins w:id="264" w:author="Ave Osman" w:date="2025-08-11T16:38:00Z"/>
                <w:rFonts w:ascii="Times New Roman" w:eastAsia="Times New Roman" w:hAnsi="Times New Roman" w:cs="Times New Roman"/>
                <w:color w:val="000000" w:themeColor="text1"/>
                <w:sz w:val="20"/>
                <w:szCs w:val="20"/>
              </w:rPr>
            </w:pPr>
            <w:r w:rsidRPr="004E6A68">
              <w:rPr>
                <w:rFonts w:ascii="Times New Roman" w:hAnsi="Times New Roman" w:cs="Times New Roman"/>
                <w:sz w:val="20"/>
                <w:szCs w:val="20"/>
              </w:rPr>
              <w:t xml:space="preserve">Selleks, et teha kindlaks, kas osaleja kasutab </w:t>
            </w:r>
            <w:ins w:id="265" w:author="Ave Osman" w:date="2025-09-26T00:57:00Z">
              <w:r w:rsidR="00743EDD" w:rsidRPr="004E6A68">
                <w:rPr>
                  <w:rFonts w:ascii="Times New Roman" w:hAnsi="Times New Roman" w:cs="Times New Roman"/>
                  <w:sz w:val="20"/>
                  <w:szCs w:val="20"/>
                </w:rPr>
                <w:t xml:space="preserve">saadud teadmisi, </w:t>
              </w:r>
            </w:ins>
            <w:r w:rsidRPr="004E6A68">
              <w:rPr>
                <w:rFonts w:ascii="Times New Roman" w:hAnsi="Times New Roman" w:cs="Times New Roman"/>
                <w:sz w:val="20"/>
                <w:szCs w:val="20"/>
              </w:rPr>
              <w:t xml:space="preserve">oskusi ja pädevusi, </w:t>
            </w:r>
            <w:r w:rsidRPr="003416B0">
              <w:rPr>
                <w:rFonts w:ascii="Times New Roman" w:hAnsi="Times New Roman" w:cs="Times New Roman"/>
                <w:sz w:val="20"/>
                <w:szCs w:val="20"/>
              </w:rPr>
              <w:t xml:space="preserve">tuleb </w:t>
            </w:r>
            <w:del w:id="266" w:author="Ave Osman" w:date="2025-11-24T01:16:00Z">
              <w:r w:rsidRPr="003416B0" w:rsidDel="004E6A68">
                <w:rPr>
                  <w:rFonts w:ascii="Times New Roman" w:hAnsi="Times New Roman" w:cs="Times New Roman"/>
                  <w:sz w:val="20"/>
                  <w:szCs w:val="20"/>
                </w:rPr>
                <w:delText>igalt</w:delText>
              </w:r>
            </w:del>
            <w:r w:rsidRPr="003416B0">
              <w:rPr>
                <w:rFonts w:ascii="Times New Roman" w:hAnsi="Times New Roman" w:cs="Times New Roman"/>
                <w:sz w:val="20"/>
                <w:szCs w:val="20"/>
              </w:rPr>
              <w:t xml:space="preserve"> osalejalt küsida </w:t>
            </w:r>
            <w:del w:id="267" w:author="Ave Osman" w:date="2025-08-11T16:40:00Z">
              <w:r w:rsidRPr="003416B0" w:rsidDel="00833B68">
                <w:rPr>
                  <w:rFonts w:ascii="Times New Roman" w:hAnsi="Times New Roman" w:cs="Times New Roman"/>
                  <w:sz w:val="20"/>
                  <w:szCs w:val="20"/>
                </w:rPr>
                <w:delText>tagasisidet.</w:delText>
              </w:r>
            </w:del>
            <w:ins w:id="268" w:author="Ave Osman" w:date="2025-08-11T16:37:00Z">
              <w:r w:rsidR="00833B68" w:rsidRPr="003416B0">
                <w:rPr>
                  <w:rFonts w:ascii="Times New Roman" w:eastAsia="Times New Roman" w:hAnsi="Times New Roman" w:cs="Times New Roman"/>
                  <w:color w:val="000000" w:themeColor="text1"/>
                  <w:sz w:val="20"/>
                  <w:szCs w:val="20"/>
                </w:rPr>
                <w:t>tema arvamust kolm kuud pärast iga koolituse lõppu (</w:t>
              </w:r>
            </w:ins>
            <w:ins w:id="269" w:author="Ave Osman" w:date="2025-11-24T12:15:00Z">
              <w:r w:rsidR="006B0AF6" w:rsidRPr="003416B0">
                <w:rPr>
                  <w:rFonts w:ascii="Times New Roman" w:eastAsia="Times New Roman" w:hAnsi="Times New Roman" w:cs="Times New Roman"/>
                  <w:color w:val="000000" w:themeColor="text1"/>
                  <w:sz w:val="20"/>
                  <w:szCs w:val="20"/>
                </w:rPr>
                <w:t>nt kas ta on kasutanud või kasutab saadud teadmisi, oskusi ja/või pädevust?</w:t>
              </w:r>
            </w:ins>
            <w:ins w:id="270" w:author="Ave Osman" w:date="2025-08-11T16:37:00Z">
              <w:r w:rsidR="00833B68" w:rsidRPr="003416B0">
                <w:rPr>
                  <w:rFonts w:ascii="Times New Roman" w:eastAsia="Times New Roman" w:hAnsi="Times New Roman" w:cs="Times New Roman"/>
                  <w:color w:val="000000" w:themeColor="text1"/>
                  <w:sz w:val="20"/>
                  <w:szCs w:val="20"/>
                </w:rPr>
                <w:t>).</w:t>
              </w:r>
              <w:r w:rsidR="00833B68" w:rsidRPr="00833B68">
                <w:rPr>
                  <w:rFonts w:ascii="Times New Roman" w:eastAsia="Times New Roman" w:hAnsi="Times New Roman" w:cs="Times New Roman"/>
                  <w:color w:val="000000" w:themeColor="text1"/>
                  <w:sz w:val="20"/>
                  <w:szCs w:val="20"/>
                </w:rPr>
                <w:t xml:space="preserve"> </w:t>
              </w:r>
            </w:ins>
          </w:p>
          <w:p w14:paraId="291118C6" w14:textId="77777777" w:rsidR="00833B68" w:rsidRDefault="00833B68" w:rsidP="00524121">
            <w:pPr>
              <w:keepNext/>
              <w:keepLines/>
              <w:autoSpaceDE w:val="0"/>
              <w:autoSpaceDN w:val="0"/>
              <w:adjustRightInd w:val="0"/>
              <w:spacing w:after="0" w:line="240" w:lineRule="auto"/>
              <w:jc w:val="both"/>
              <w:rPr>
                <w:ins w:id="271" w:author="Ave Osman" w:date="2025-08-11T16:38:00Z"/>
                <w:rFonts w:ascii="Times New Roman" w:eastAsia="Times New Roman" w:hAnsi="Times New Roman" w:cs="Times New Roman"/>
                <w:color w:val="000000" w:themeColor="text1"/>
                <w:sz w:val="20"/>
                <w:szCs w:val="20"/>
              </w:rPr>
            </w:pPr>
          </w:p>
          <w:p w14:paraId="123354F4" w14:textId="522397E2" w:rsidR="00833B68" w:rsidRPr="006C1E43" w:rsidRDefault="0034010D" w:rsidP="00524121">
            <w:pPr>
              <w:keepNext/>
              <w:keepLines/>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ins w:id="272" w:author="Ave Osman" w:date="2025-12-03T12:00:00Z">
              <w:r>
                <w:rPr>
                  <w:rFonts w:ascii="Times New Roman" w:eastAsia="Times New Roman" w:hAnsi="Times New Roman" w:cs="Times New Roman"/>
                  <w:color w:val="000000" w:themeColor="text1"/>
                  <w:sz w:val="20"/>
                  <w:szCs w:val="20"/>
                </w:rPr>
                <w:t>T</w:t>
              </w:r>
              <w:r w:rsidRPr="00833B68">
                <w:rPr>
                  <w:rFonts w:ascii="Times New Roman" w:eastAsia="Times New Roman" w:hAnsi="Times New Roman" w:cs="Times New Roman"/>
                  <w:color w:val="000000" w:themeColor="text1"/>
                  <w:sz w:val="20"/>
                  <w:szCs w:val="20"/>
                </w:rPr>
                <w:t xml:space="preserve">oetuse saaja </w:t>
              </w:r>
              <w:r>
                <w:rPr>
                  <w:rFonts w:ascii="Times New Roman" w:eastAsia="Times New Roman" w:hAnsi="Times New Roman" w:cs="Times New Roman"/>
                  <w:color w:val="000000" w:themeColor="text1"/>
                  <w:sz w:val="20"/>
                  <w:szCs w:val="20"/>
                </w:rPr>
                <w:t>arvutab</w:t>
              </w:r>
              <w:r w:rsidRPr="00833B68">
                <w:rPr>
                  <w:rFonts w:ascii="Times New Roman" w:eastAsia="Times New Roman" w:hAnsi="Times New Roman" w:cs="Times New Roman"/>
                  <w:color w:val="000000" w:themeColor="text1"/>
                  <w:sz w:val="20"/>
                  <w:szCs w:val="20"/>
                </w:rPr>
                <w:t xml:space="preserve"> </w:t>
              </w:r>
            </w:ins>
            <w:ins w:id="273" w:author="Ave Osman" w:date="2025-08-11T16:37:00Z">
              <w:r w:rsidR="00833B68" w:rsidRPr="00833B68">
                <w:rPr>
                  <w:rFonts w:ascii="Times New Roman" w:eastAsia="Times New Roman" w:hAnsi="Times New Roman" w:cs="Times New Roman"/>
                  <w:color w:val="000000" w:themeColor="text1"/>
                  <w:sz w:val="20"/>
                  <w:szCs w:val="20"/>
                </w:rPr>
                <w:t>iga osaleja tagasiside alusel osaleja üldtulemuse: a) kui üle 50% juhtudel on selle osaleja vastus jaatav, arvestatakse, et osaleja on kasutanud saadud oskusi; b) kui üldtulemus on 50</w:t>
              </w:r>
            </w:ins>
            <w:ins w:id="274" w:author="Ave Osman" w:date="2025-09-23T12:12:00Z">
              <w:r w:rsidR="00E71C0E">
                <w:rPr>
                  <w:rFonts w:ascii="Times New Roman" w:eastAsia="Times New Roman" w:hAnsi="Times New Roman" w:cs="Times New Roman"/>
                  <w:color w:val="000000" w:themeColor="text1"/>
                  <w:sz w:val="20"/>
                  <w:szCs w:val="20"/>
                </w:rPr>
                <w:t>%</w:t>
              </w:r>
            </w:ins>
            <w:ins w:id="275" w:author="Ave Osman" w:date="2025-08-11T16:37:00Z">
              <w:r w:rsidR="00833B68" w:rsidRPr="00833B68">
                <w:rPr>
                  <w:rFonts w:ascii="Times New Roman" w:eastAsia="Times New Roman" w:hAnsi="Times New Roman" w:cs="Times New Roman"/>
                  <w:color w:val="000000" w:themeColor="text1"/>
                  <w:sz w:val="20"/>
                  <w:szCs w:val="20"/>
                </w:rPr>
                <w:t xml:space="preserve"> „jah“ /50</w:t>
              </w:r>
            </w:ins>
            <w:ins w:id="276" w:author="Ave Osman" w:date="2025-09-23T12:12:00Z">
              <w:r w:rsidR="00E71C0E">
                <w:rPr>
                  <w:rFonts w:ascii="Times New Roman" w:eastAsia="Times New Roman" w:hAnsi="Times New Roman" w:cs="Times New Roman"/>
                  <w:color w:val="000000" w:themeColor="text1"/>
                  <w:sz w:val="20"/>
                  <w:szCs w:val="20"/>
                </w:rPr>
                <w:t>%</w:t>
              </w:r>
            </w:ins>
            <w:ins w:id="277" w:author="Ave Osman" w:date="2025-08-11T16:37:00Z">
              <w:r w:rsidR="00833B68" w:rsidRPr="00833B68">
                <w:rPr>
                  <w:rFonts w:ascii="Times New Roman" w:eastAsia="Times New Roman" w:hAnsi="Times New Roman" w:cs="Times New Roman"/>
                  <w:color w:val="000000" w:themeColor="text1"/>
                  <w:sz w:val="20"/>
                  <w:szCs w:val="20"/>
                </w:rPr>
                <w:t xml:space="preserve"> „ei“ (nt kaks positiivset ja kaks negatiivset vastust), läheb arvesse registreeritud viimane tulemus; c) kui üle 50% juhtudel on osaleja vastus eitav, </w:t>
              </w:r>
            </w:ins>
            <w:ins w:id="278" w:author="Ave Osman" w:date="2025-11-24T01:18:00Z">
              <w:r w:rsidR="004E6A68" w:rsidRPr="003416B0">
                <w:rPr>
                  <w:rFonts w:ascii="Times New Roman" w:eastAsia="Times New Roman" w:hAnsi="Times New Roman" w:cs="Times New Roman"/>
                  <w:color w:val="000000" w:themeColor="text1"/>
                  <w:sz w:val="20"/>
                  <w:szCs w:val="20"/>
                </w:rPr>
                <w:t xml:space="preserve">siis </w:t>
              </w:r>
            </w:ins>
            <w:ins w:id="279" w:author="Ave Osman" w:date="2025-08-11T16:37:00Z">
              <w:r w:rsidR="00833B68" w:rsidRPr="003416B0">
                <w:rPr>
                  <w:rFonts w:ascii="Times New Roman" w:eastAsia="Times New Roman" w:hAnsi="Times New Roman" w:cs="Times New Roman"/>
                  <w:color w:val="000000" w:themeColor="text1"/>
                  <w:sz w:val="20"/>
                  <w:szCs w:val="20"/>
                </w:rPr>
                <w:t>osalejat</w:t>
              </w:r>
              <w:r w:rsidR="00833B68" w:rsidRPr="00833B68">
                <w:rPr>
                  <w:rFonts w:ascii="Times New Roman" w:eastAsia="Times New Roman" w:hAnsi="Times New Roman" w:cs="Times New Roman"/>
                  <w:color w:val="000000" w:themeColor="text1"/>
                  <w:sz w:val="20"/>
                  <w:szCs w:val="20"/>
                </w:rPr>
                <w:t xml:space="preserve"> selle mõõdiku all ei raporteerita</w:t>
              </w:r>
            </w:ins>
            <w:ins w:id="280" w:author="Ave Osman" w:date="2025-08-11T16:45:00Z">
              <w:r w:rsidR="00674130">
                <w:rPr>
                  <w:rFonts w:ascii="Times New Roman" w:eastAsia="Times New Roman" w:hAnsi="Times New Roman" w:cs="Times New Roman"/>
                  <w:color w:val="000000" w:themeColor="text1"/>
                  <w:sz w:val="20"/>
                  <w:szCs w:val="20"/>
                </w:rPr>
                <w:t>.</w:t>
              </w:r>
            </w:ins>
          </w:p>
        </w:tc>
      </w:tr>
      <w:tr w:rsidR="00345E08" w:rsidRPr="006C1E43" w14:paraId="2C90E596" w14:textId="77777777" w:rsidTr="006152A0">
        <w:trPr>
          <w:trHeight w:val="160"/>
        </w:trPr>
        <w:tc>
          <w:tcPr>
            <w:tcW w:w="1696" w:type="dxa"/>
            <w:vMerge w:val="restart"/>
          </w:tcPr>
          <w:p w14:paraId="266303F4" w14:textId="77777777" w:rsidR="00345E08" w:rsidRPr="006C1E43" w:rsidRDefault="00345E08" w:rsidP="00524121">
            <w:pPr>
              <w:keepNext/>
              <w:keepLines/>
              <w:autoSpaceDE w:val="0"/>
              <w:autoSpaceDN w:val="0"/>
              <w:adjustRightInd w:val="0"/>
              <w:spacing w:after="0" w:line="240" w:lineRule="auto"/>
              <w:rPr>
                <w:rFonts w:ascii="Times New Roman" w:eastAsia="Times New Roman" w:hAnsi="Times New Roman" w:cs="Times New Roman"/>
                <w:i/>
                <w:iCs/>
                <w:color w:val="000000" w:themeColor="text1"/>
                <w:sz w:val="20"/>
                <w:szCs w:val="20"/>
              </w:rPr>
            </w:pPr>
            <w:r w:rsidRPr="006C1E43">
              <w:rPr>
                <w:rFonts w:ascii="Times New Roman" w:eastAsia="Times New Roman" w:hAnsi="Times New Roman" w:cs="Times New Roman"/>
                <w:iCs/>
                <w:color w:val="000000" w:themeColor="text1"/>
                <w:sz w:val="20"/>
                <w:szCs w:val="20"/>
                <w:lang w:eastAsia="et-EE"/>
              </w:rPr>
              <w:t>Varjupaigavaldkonna IT-süsteemide arendamine</w:t>
            </w:r>
          </w:p>
        </w:tc>
        <w:tc>
          <w:tcPr>
            <w:tcW w:w="1843" w:type="dxa"/>
          </w:tcPr>
          <w:p w14:paraId="3F9B6C0D" w14:textId="77777777" w:rsidR="00345E08" w:rsidRPr="006C1E43" w:rsidRDefault="00345E08" w:rsidP="00524121">
            <w:pPr>
              <w:keepNext/>
              <w:keepLine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AMIF R.1.5 Nende osalejate arv, kes peavad koolitust oma töö jaoks kasulikuks</w:t>
            </w:r>
          </w:p>
        </w:tc>
        <w:tc>
          <w:tcPr>
            <w:tcW w:w="1276" w:type="dxa"/>
          </w:tcPr>
          <w:p w14:paraId="488D0258" w14:textId="77777777" w:rsidR="00345E08" w:rsidRPr="006C1E43" w:rsidRDefault="00345E08" w:rsidP="00524121">
            <w:pPr>
              <w:keepNext/>
              <w:keepLines/>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arv</w:t>
            </w:r>
          </w:p>
        </w:tc>
        <w:tc>
          <w:tcPr>
            <w:tcW w:w="1134" w:type="dxa"/>
          </w:tcPr>
          <w:p w14:paraId="649FB8B7" w14:textId="77777777" w:rsidR="00345E08" w:rsidRPr="006C1E43" w:rsidRDefault="00345E08" w:rsidP="00524121">
            <w:pPr>
              <w:keepNext/>
              <w:keepLines/>
              <w:autoSpaceDE w:val="0"/>
              <w:autoSpaceDN w:val="0"/>
              <w:adjustRightInd w:val="0"/>
              <w:spacing w:after="0" w:line="240" w:lineRule="auto"/>
              <w:jc w:val="both"/>
              <w:rPr>
                <w:rFonts w:ascii="Times New Roman" w:eastAsia="Times New Roman" w:hAnsi="Times New Roman" w:cs="Times New Roman"/>
                <w:bCs/>
                <w:color w:val="000000" w:themeColor="text1"/>
                <w:sz w:val="20"/>
                <w:szCs w:val="20"/>
              </w:rPr>
            </w:pPr>
            <w:r w:rsidRPr="006C1E43">
              <w:rPr>
                <w:rFonts w:ascii="Times New Roman" w:eastAsia="Times New Roman" w:hAnsi="Times New Roman" w:cs="Times New Roman"/>
                <w:bCs/>
                <w:color w:val="000000" w:themeColor="text1"/>
                <w:sz w:val="20"/>
                <w:szCs w:val="20"/>
              </w:rPr>
              <w:t>205</w:t>
            </w:r>
          </w:p>
        </w:tc>
        <w:tc>
          <w:tcPr>
            <w:tcW w:w="3969" w:type="dxa"/>
          </w:tcPr>
          <w:p w14:paraId="76E7BAE0" w14:textId="160AA475" w:rsidR="00833B68" w:rsidRDefault="00345E08" w:rsidP="00524121">
            <w:pPr>
              <w:keepNext/>
              <w:keepLines/>
              <w:autoSpaceDE w:val="0"/>
              <w:autoSpaceDN w:val="0"/>
              <w:adjustRightInd w:val="0"/>
              <w:spacing w:after="0" w:line="240" w:lineRule="auto"/>
              <w:jc w:val="both"/>
              <w:rPr>
                <w:ins w:id="281" w:author="Ave Osman" w:date="2025-08-11T16:41:00Z"/>
                <w:rFonts w:ascii="Times New Roman" w:eastAsia="Times New Roman" w:hAnsi="Times New Roman" w:cs="Times New Roman"/>
                <w:color w:val="000000" w:themeColor="text1"/>
                <w:sz w:val="20"/>
                <w:szCs w:val="20"/>
              </w:rPr>
            </w:pPr>
            <w:r w:rsidRPr="006C1E43">
              <w:rPr>
                <w:rFonts w:ascii="Times New Roman" w:hAnsi="Times New Roman" w:cs="Times New Roman"/>
                <w:sz w:val="20"/>
                <w:szCs w:val="20"/>
              </w:rPr>
              <w:t xml:space="preserve">Osaleja - füüsiline isik, kes saab </w:t>
            </w:r>
            <w:ins w:id="282" w:author="Ave Osman" w:date="2025-09-23T12:17:00Z">
              <w:r w:rsidR="005A1EB9">
                <w:rPr>
                  <w:rFonts w:ascii="Times New Roman" w:hAnsi="Times New Roman" w:cs="Times New Roman"/>
                  <w:sz w:val="20"/>
                  <w:szCs w:val="20"/>
                </w:rPr>
                <w:t xml:space="preserve"> projektist</w:t>
              </w:r>
              <w:r w:rsidR="005A1EB9" w:rsidRPr="006C1E43">
                <w:rPr>
                  <w:rFonts w:ascii="Times New Roman" w:hAnsi="Times New Roman" w:cs="Times New Roman"/>
                  <w:sz w:val="20"/>
                  <w:szCs w:val="20"/>
                </w:rPr>
                <w:t xml:space="preserve"> </w:t>
              </w:r>
            </w:ins>
            <w:r w:rsidRPr="006C1E43">
              <w:rPr>
                <w:rFonts w:ascii="Times New Roman" w:hAnsi="Times New Roman" w:cs="Times New Roman"/>
                <w:sz w:val="20"/>
                <w:szCs w:val="20"/>
              </w:rPr>
              <w:t>otseselt kasu.</w:t>
            </w:r>
            <w:ins w:id="283" w:author="Ave Osman" w:date="2025-08-11T16:41:00Z">
              <w:r w:rsidR="00833B68">
                <w:rPr>
                  <w:rFonts w:ascii="Times New Roman" w:hAnsi="Times New Roman" w:cs="Times New Roman"/>
                  <w:sz w:val="20"/>
                  <w:szCs w:val="20"/>
                </w:rPr>
                <w:t xml:space="preserve"> </w:t>
              </w:r>
              <w:r w:rsidR="00833B68">
                <w:rPr>
                  <w:rFonts w:ascii="Times New Roman" w:eastAsia="Times New Roman" w:hAnsi="Times New Roman" w:cs="Times New Roman"/>
                  <w:color w:val="000000" w:themeColor="text1"/>
                  <w:sz w:val="20"/>
                  <w:szCs w:val="20"/>
                </w:rPr>
                <w:t xml:space="preserve"> K</w:t>
              </w:r>
              <w:r w:rsidR="00833B68" w:rsidRPr="00833B68">
                <w:rPr>
                  <w:rFonts w:ascii="Times New Roman" w:eastAsia="Times New Roman" w:hAnsi="Times New Roman" w:cs="Times New Roman"/>
                  <w:color w:val="000000" w:themeColor="text1"/>
                  <w:sz w:val="20"/>
                  <w:szCs w:val="20"/>
                </w:rPr>
                <w:t xml:space="preserve">äesoleva näitaja tähenduses on osaleja isik, kes tegeleb ametialaselt Euroopa ühise varjupaigasüsteemiga. </w:t>
              </w:r>
            </w:ins>
          </w:p>
          <w:p w14:paraId="3EC6886B" w14:textId="46ABEA91" w:rsidR="00345E08" w:rsidRDefault="00345E08" w:rsidP="00524121">
            <w:pPr>
              <w:keepNext/>
              <w:keepLines/>
              <w:autoSpaceDE w:val="0"/>
              <w:autoSpaceDN w:val="0"/>
              <w:adjustRightInd w:val="0"/>
              <w:spacing w:after="0" w:line="240" w:lineRule="auto"/>
              <w:jc w:val="both"/>
              <w:rPr>
                <w:ins w:id="284" w:author="Ave Osman" w:date="2025-08-11T16:37:00Z"/>
                <w:rFonts w:ascii="Times New Roman" w:hAnsi="Times New Roman" w:cs="Times New Roman"/>
                <w:sz w:val="20"/>
                <w:szCs w:val="20"/>
              </w:rPr>
            </w:pPr>
            <w:r w:rsidRPr="006C1E43">
              <w:rPr>
                <w:rFonts w:ascii="Times New Roman" w:hAnsi="Times New Roman" w:cs="Times New Roman"/>
                <w:sz w:val="20"/>
                <w:szCs w:val="20"/>
              </w:rPr>
              <w:t xml:space="preserve"> Selleks, et teha kindlaks, kas osaleja peab koolitust kasulikuks, tuleb </w:t>
            </w:r>
            <w:del w:id="285" w:author="Ave Osman" w:date="2025-11-24T12:10:00Z">
              <w:r w:rsidRPr="006C1E43" w:rsidDel="003D2594">
                <w:rPr>
                  <w:rFonts w:ascii="Times New Roman" w:hAnsi="Times New Roman" w:cs="Times New Roman"/>
                  <w:sz w:val="20"/>
                  <w:szCs w:val="20"/>
                </w:rPr>
                <w:delText xml:space="preserve">igalt </w:delText>
              </w:r>
            </w:del>
            <w:r w:rsidRPr="006C1E43">
              <w:rPr>
                <w:rFonts w:ascii="Times New Roman" w:hAnsi="Times New Roman" w:cs="Times New Roman"/>
                <w:sz w:val="20"/>
                <w:szCs w:val="20"/>
              </w:rPr>
              <w:t>osalejalt küsida</w:t>
            </w:r>
            <w:del w:id="286" w:author="Ave Osman" w:date="2025-09-16T11:13:00Z">
              <w:r w:rsidRPr="006C1E43" w:rsidDel="00A227A6">
                <w:rPr>
                  <w:rFonts w:ascii="Times New Roman" w:hAnsi="Times New Roman" w:cs="Times New Roman"/>
                  <w:sz w:val="20"/>
                  <w:szCs w:val="20"/>
                </w:rPr>
                <w:delText xml:space="preserve"> </w:delText>
              </w:r>
            </w:del>
            <w:del w:id="287" w:author="Ave Osman" w:date="2025-08-11T16:43:00Z">
              <w:r w:rsidRPr="006C1E43" w:rsidDel="00833B68">
                <w:rPr>
                  <w:rFonts w:ascii="Times New Roman" w:hAnsi="Times New Roman" w:cs="Times New Roman"/>
                  <w:sz w:val="20"/>
                  <w:szCs w:val="20"/>
                </w:rPr>
                <w:delText>tagasisidet.</w:delText>
              </w:r>
            </w:del>
            <w:ins w:id="288" w:author="Ave Osman" w:date="2025-08-11T16:43:00Z">
              <w:r w:rsidR="00833B68" w:rsidRPr="00833B68">
                <w:rPr>
                  <w:rFonts w:ascii="Times New Roman" w:eastAsia="Times New Roman" w:hAnsi="Times New Roman" w:cs="Times New Roman"/>
                  <w:color w:val="000000" w:themeColor="text1"/>
                  <w:sz w:val="20"/>
                  <w:szCs w:val="20"/>
                </w:rPr>
                <w:t xml:space="preserve"> tema arvamust peale iga koolituse lõppu.</w:t>
              </w:r>
            </w:ins>
          </w:p>
          <w:p w14:paraId="5D79DBEE" w14:textId="77777777" w:rsidR="00833B68" w:rsidRDefault="00833B68" w:rsidP="00524121">
            <w:pPr>
              <w:keepNext/>
              <w:keepLines/>
              <w:autoSpaceDE w:val="0"/>
              <w:autoSpaceDN w:val="0"/>
              <w:adjustRightInd w:val="0"/>
              <w:spacing w:after="0" w:line="240" w:lineRule="auto"/>
              <w:jc w:val="both"/>
              <w:rPr>
                <w:ins w:id="289" w:author="Ave Osman" w:date="2025-08-11T16:37:00Z"/>
                <w:rFonts w:ascii="Times New Roman" w:hAnsi="Times New Roman" w:cs="Times New Roman"/>
                <w:sz w:val="20"/>
                <w:szCs w:val="20"/>
              </w:rPr>
            </w:pPr>
          </w:p>
          <w:p w14:paraId="5E7E4102" w14:textId="101AFB07" w:rsidR="00833B68" w:rsidRPr="006C1E43" w:rsidRDefault="0034010D" w:rsidP="00524121">
            <w:pPr>
              <w:keepNext/>
              <w:keepLines/>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ins w:id="290" w:author="Ave Osman" w:date="2025-12-03T12:00:00Z">
              <w:r>
                <w:rPr>
                  <w:rFonts w:ascii="Times New Roman" w:eastAsia="Times New Roman" w:hAnsi="Times New Roman" w:cs="Times New Roman"/>
                  <w:color w:val="000000" w:themeColor="text1"/>
                  <w:sz w:val="20"/>
                  <w:szCs w:val="20"/>
                </w:rPr>
                <w:t>T</w:t>
              </w:r>
              <w:r w:rsidRPr="00833B68">
                <w:rPr>
                  <w:rFonts w:ascii="Times New Roman" w:eastAsia="Times New Roman" w:hAnsi="Times New Roman" w:cs="Times New Roman"/>
                  <w:color w:val="000000" w:themeColor="text1"/>
                  <w:sz w:val="20"/>
                  <w:szCs w:val="20"/>
                </w:rPr>
                <w:t xml:space="preserve">oetuse saaja </w:t>
              </w:r>
              <w:r>
                <w:rPr>
                  <w:rFonts w:ascii="Times New Roman" w:eastAsia="Times New Roman" w:hAnsi="Times New Roman" w:cs="Times New Roman"/>
                  <w:color w:val="000000" w:themeColor="text1"/>
                  <w:sz w:val="20"/>
                  <w:szCs w:val="20"/>
                </w:rPr>
                <w:t>arvutab</w:t>
              </w:r>
              <w:r w:rsidRPr="00833B68">
                <w:rPr>
                  <w:rFonts w:ascii="Times New Roman" w:eastAsia="Times New Roman" w:hAnsi="Times New Roman" w:cs="Times New Roman"/>
                  <w:color w:val="000000" w:themeColor="text1"/>
                  <w:sz w:val="20"/>
                  <w:szCs w:val="20"/>
                </w:rPr>
                <w:t xml:space="preserve"> </w:t>
              </w:r>
            </w:ins>
            <w:ins w:id="291" w:author="Ave Osman" w:date="2025-08-11T16:37:00Z">
              <w:r w:rsidR="00833B68" w:rsidRPr="00833B68">
                <w:rPr>
                  <w:rFonts w:ascii="Times New Roman" w:eastAsia="Times New Roman" w:hAnsi="Times New Roman" w:cs="Times New Roman"/>
                  <w:color w:val="000000" w:themeColor="text1"/>
                  <w:sz w:val="20"/>
                  <w:szCs w:val="20"/>
                </w:rPr>
                <w:t>iga osaleja tagasiside alusel osaleja üldtulemuse: a) kui üle 50% juhtudel on selle osaleja vastus jaatav, arvestatakse, et osaleja on kasutanud saadud oskusi; b) kui üldtulemus on 50</w:t>
              </w:r>
            </w:ins>
            <w:ins w:id="292" w:author="Ave Osman" w:date="2025-09-23T12:13:00Z">
              <w:r w:rsidR="00E71C0E">
                <w:rPr>
                  <w:rFonts w:ascii="Times New Roman" w:eastAsia="Times New Roman" w:hAnsi="Times New Roman" w:cs="Times New Roman"/>
                  <w:color w:val="000000" w:themeColor="text1"/>
                  <w:sz w:val="20"/>
                  <w:szCs w:val="20"/>
                </w:rPr>
                <w:t>%</w:t>
              </w:r>
            </w:ins>
            <w:ins w:id="293" w:author="Ave Osman" w:date="2025-08-11T16:37:00Z">
              <w:r w:rsidR="00833B68" w:rsidRPr="00833B68">
                <w:rPr>
                  <w:rFonts w:ascii="Times New Roman" w:eastAsia="Times New Roman" w:hAnsi="Times New Roman" w:cs="Times New Roman"/>
                  <w:color w:val="000000" w:themeColor="text1"/>
                  <w:sz w:val="20"/>
                  <w:szCs w:val="20"/>
                </w:rPr>
                <w:t xml:space="preserve"> „jah“ /50</w:t>
              </w:r>
            </w:ins>
            <w:ins w:id="294" w:author="Ave Osman" w:date="2025-09-23T12:13:00Z">
              <w:r w:rsidR="00E71C0E">
                <w:rPr>
                  <w:rFonts w:ascii="Times New Roman" w:eastAsia="Times New Roman" w:hAnsi="Times New Roman" w:cs="Times New Roman"/>
                  <w:color w:val="000000" w:themeColor="text1"/>
                  <w:sz w:val="20"/>
                  <w:szCs w:val="20"/>
                </w:rPr>
                <w:t>%</w:t>
              </w:r>
            </w:ins>
            <w:ins w:id="295" w:author="Ave Osman" w:date="2025-08-11T16:37:00Z">
              <w:r w:rsidR="00833B68" w:rsidRPr="00833B68">
                <w:rPr>
                  <w:rFonts w:ascii="Times New Roman" w:eastAsia="Times New Roman" w:hAnsi="Times New Roman" w:cs="Times New Roman"/>
                  <w:color w:val="000000" w:themeColor="text1"/>
                  <w:sz w:val="20"/>
                  <w:szCs w:val="20"/>
                </w:rPr>
                <w:t xml:space="preserve"> „ei“ (nt kaks positiivset ja kaks negatiivset vastust), läheb arvesse registreeritud viimane tulemus; c) kui üle 50% juhtudel on osaleja vastus eitav, </w:t>
              </w:r>
            </w:ins>
            <w:ins w:id="296" w:author="Ave Osman" w:date="2025-11-24T12:12:00Z">
              <w:r w:rsidR="003D2594">
                <w:rPr>
                  <w:rFonts w:ascii="Times New Roman" w:eastAsia="Times New Roman" w:hAnsi="Times New Roman" w:cs="Times New Roman"/>
                  <w:color w:val="000000" w:themeColor="text1"/>
                  <w:sz w:val="20"/>
                  <w:szCs w:val="20"/>
                </w:rPr>
                <w:t xml:space="preserve">siis </w:t>
              </w:r>
            </w:ins>
            <w:ins w:id="297" w:author="Ave Osman" w:date="2025-08-11T16:37:00Z">
              <w:r w:rsidR="00833B68" w:rsidRPr="00833B68">
                <w:rPr>
                  <w:rFonts w:ascii="Times New Roman" w:eastAsia="Times New Roman" w:hAnsi="Times New Roman" w:cs="Times New Roman"/>
                  <w:color w:val="000000" w:themeColor="text1"/>
                  <w:sz w:val="20"/>
                  <w:szCs w:val="20"/>
                </w:rPr>
                <w:t>osalejat selle mõõdiku all ei raporteerita.</w:t>
              </w:r>
            </w:ins>
          </w:p>
        </w:tc>
      </w:tr>
      <w:tr w:rsidR="00345E08" w:rsidRPr="006C1E43" w14:paraId="15702FD4" w14:textId="77777777" w:rsidTr="006152A0">
        <w:trPr>
          <w:trHeight w:val="160"/>
        </w:trPr>
        <w:tc>
          <w:tcPr>
            <w:tcW w:w="1696" w:type="dxa"/>
            <w:vMerge/>
          </w:tcPr>
          <w:p w14:paraId="4DC468A2" w14:textId="77777777" w:rsidR="00345E08" w:rsidRPr="006C1E43" w:rsidRDefault="00345E08" w:rsidP="00524121">
            <w:pPr>
              <w:keepNext/>
              <w:keepLines/>
              <w:autoSpaceDE w:val="0"/>
              <w:autoSpaceDN w:val="0"/>
              <w:adjustRightInd w:val="0"/>
              <w:spacing w:after="0" w:line="240" w:lineRule="auto"/>
              <w:rPr>
                <w:rFonts w:ascii="Times New Roman" w:eastAsia="Times New Roman" w:hAnsi="Times New Roman" w:cs="Times New Roman"/>
                <w:iCs/>
                <w:color w:val="000000" w:themeColor="text1"/>
                <w:sz w:val="20"/>
                <w:szCs w:val="20"/>
                <w:lang w:eastAsia="et-EE"/>
              </w:rPr>
            </w:pPr>
          </w:p>
        </w:tc>
        <w:tc>
          <w:tcPr>
            <w:tcW w:w="1843" w:type="dxa"/>
          </w:tcPr>
          <w:p w14:paraId="02EEF116" w14:textId="77777777" w:rsidR="00345E08" w:rsidRPr="006C1E43" w:rsidRDefault="00345E08" w:rsidP="00524121">
            <w:pPr>
              <w:keepNext/>
              <w:keepLine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 xml:space="preserve">AMIF R.1.6 Nende osalejate arv, kes teatavad kolm kuud </w:t>
            </w:r>
            <w:r w:rsidRPr="006C1E43">
              <w:rPr>
                <w:rFonts w:ascii="Times New Roman" w:eastAsia="Times New Roman" w:hAnsi="Times New Roman" w:cs="Times New Roman"/>
                <w:color w:val="000000" w:themeColor="text1"/>
                <w:sz w:val="20"/>
                <w:szCs w:val="20"/>
              </w:rPr>
              <w:lastRenderedPageBreak/>
              <w:t>pärast koolitust, et nad kasutavad koolituse käigus omandatud oskusi ja pädevust.</w:t>
            </w:r>
          </w:p>
        </w:tc>
        <w:tc>
          <w:tcPr>
            <w:tcW w:w="1276" w:type="dxa"/>
          </w:tcPr>
          <w:p w14:paraId="23A3917D" w14:textId="77777777" w:rsidR="00345E08" w:rsidRPr="006C1E43" w:rsidRDefault="00345E08" w:rsidP="00524121">
            <w:pPr>
              <w:keepNext/>
              <w:keepLines/>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lastRenderedPageBreak/>
              <w:t>arv</w:t>
            </w:r>
          </w:p>
        </w:tc>
        <w:tc>
          <w:tcPr>
            <w:tcW w:w="1134" w:type="dxa"/>
          </w:tcPr>
          <w:p w14:paraId="5511409A" w14:textId="77777777" w:rsidR="00345E08" w:rsidRPr="006C1E43" w:rsidRDefault="00345E08" w:rsidP="00524121">
            <w:pPr>
              <w:keepNext/>
              <w:keepLines/>
              <w:autoSpaceDE w:val="0"/>
              <w:autoSpaceDN w:val="0"/>
              <w:adjustRightInd w:val="0"/>
              <w:spacing w:after="0" w:line="240" w:lineRule="auto"/>
              <w:jc w:val="both"/>
              <w:rPr>
                <w:rFonts w:ascii="Times New Roman" w:eastAsia="Times New Roman" w:hAnsi="Times New Roman" w:cs="Times New Roman"/>
                <w:bCs/>
                <w:color w:val="000000" w:themeColor="text1"/>
                <w:sz w:val="20"/>
                <w:szCs w:val="20"/>
              </w:rPr>
            </w:pPr>
            <w:r w:rsidRPr="006C1E43">
              <w:rPr>
                <w:rFonts w:ascii="Times New Roman" w:eastAsia="Times New Roman" w:hAnsi="Times New Roman" w:cs="Times New Roman"/>
                <w:bCs/>
                <w:color w:val="000000" w:themeColor="text1"/>
                <w:sz w:val="20"/>
                <w:szCs w:val="20"/>
              </w:rPr>
              <w:t>88</w:t>
            </w:r>
          </w:p>
        </w:tc>
        <w:tc>
          <w:tcPr>
            <w:tcW w:w="3969" w:type="dxa"/>
          </w:tcPr>
          <w:p w14:paraId="51B0370A" w14:textId="5E446391" w:rsidR="00833B68" w:rsidRDefault="00345E08" w:rsidP="00524121">
            <w:pPr>
              <w:keepNext/>
              <w:keepLines/>
              <w:autoSpaceDE w:val="0"/>
              <w:autoSpaceDN w:val="0"/>
              <w:adjustRightInd w:val="0"/>
              <w:spacing w:after="0" w:line="240" w:lineRule="auto"/>
              <w:jc w:val="both"/>
              <w:rPr>
                <w:ins w:id="298" w:author="Ave Osman" w:date="2025-08-11T16:45:00Z"/>
                <w:rFonts w:ascii="Times New Roman" w:eastAsia="Times New Roman" w:hAnsi="Times New Roman" w:cs="Times New Roman"/>
                <w:color w:val="000000" w:themeColor="text1"/>
                <w:sz w:val="20"/>
                <w:szCs w:val="20"/>
              </w:rPr>
            </w:pPr>
            <w:r w:rsidRPr="006C1E43">
              <w:rPr>
                <w:rFonts w:ascii="Times New Roman" w:hAnsi="Times New Roman" w:cs="Times New Roman"/>
                <w:sz w:val="20"/>
                <w:szCs w:val="20"/>
              </w:rPr>
              <w:t xml:space="preserve">Osaleja - füüsiline isik, kes saab </w:t>
            </w:r>
            <w:ins w:id="299" w:author="Ave Osman" w:date="2025-09-23T12:17:00Z">
              <w:r w:rsidR="005A1EB9">
                <w:rPr>
                  <w:rFonts w:ascii="Times New Roman" w:hAnsi="Times New Roman" w:cs="Times New Roman"/>
                  <w:sz w:val="20"/>
                  <w:szCs w:val="20"/>
                </w:rPr>
                <w:t xml:space="preserve"> projektist</w:t>
              </w:r>
              <w:r w:rsidR="005A1EB9" w:rsidRPr="006C1E43">
                <w:rPr>
                  <w:rFonts w:ascii="Times New Roman" w:hAnsi="Times New Roman" w:cs="Times New Roman"/>
                  <w:sz w:val="20"/>
                  <w:szCs w:val="20"/>
                </w:rPr>
                <w:t xml:space="preserve"> </w:t>
              </w:r>
            </w:ins>
            <w:r w:rsidRPr="006C1E43">
              <w:rPr>
                <w:rFonts w:ascii="Times New Roman" w:hAnsi="Times New Roman" w:cs="Times New Roman"/>
                <w:sz w:val="20"/>
                <w:szCs w:val="20"/>
              </w:rPr>
              <w:t xml:space="preserve">otseselt kasu. </w:t>
            </w:r>
            <w:ins w:id="300" w:author="Ave Osman" w:date="2025-08-11T16:42:00Z">
              <w:r w:rsidR="00833B68" w:rsidRPr="00833B68">
                <w:rPr>
                  <w:rFonts w:ascii="Times New Roman" w:eastAsia="Times New Roman" w:hAnsi="Times New Roman" w:cs="Times New Roman"/>
                  <w:color w:val="000000" w:themeColor="text1"/>
                  <w:sz w:val="20"/>
                  <w:szCs w:val="20"/>
                </w:rPr>
                <w:t xml:space="preserve"> Käesoleva näitaja tähenduses on </w:t>
              </w:r>
              <w:r w:rsidR="00833B68" w:rsidRPr="00833B68">
                <w:rPr>
                  <w:rFonts w:ascii="Times New Roman" w:eastAsia="Times New Roman" w:hAnsi="Times New Roman" w:cs="Times New Roman"/>
                  <w:color w:val="000000" w:themeColor="text1"/>
                  <w:sz w:val="20"/>
                  <w:szCs w:val="20"/>
                </w:rPr>
                <w:lastRenderedPageBreak/>
                <w:t>osaleja isik, kes tegeleb ametialaselt Euroopa ühise varjupaigasüsteemiga.</w:t>
              </w:r>
              <w:r w:rsidR="00833B68">
                <w:rPr>
                  <w:rFonts w:ascii="Times New Roman" w:eastAsia="Times New Roman" w:hAnsi="Times New Roman" w:cs="Times New Roman"/>
                  <w:color w:val="000000" w:themeColor="text1"/>
                  <w:sz w:val="20"/>
                  <w:szCs w:val="20"/>
                </w:rPr>
                <w:t xml:space="preserve"> </w:t>
              </w:r>
            </w:ins>
          </w:p>
          <w:p w14:paraId="4B6EF7B1" w14:textId="3ECC1985" w:rsidR="00345E08" w:rsidRDefault="00345E08" w:rsidP="00524121">
            <w:pPr>
              <w:keepNext/>
              <w:keepLines/>
              <w:autoSpaceDE w:val="0"/>
              <w:autoSpaceDN w:val="0"/>
              <w:adjustRightInd w:val="0"/>
              <w:spacing w:after="0" w:line="240" w:lineRule="auto"/>
              <w:jc w:val="both"/>
              <w:rPr>
                <w:ins w:id="301" w:author="Ave Osman" w:date="2025-08-11T16:45:00Z"/>
                <w:rFonts w:ascii="Times New Roman" w:eastAsia="Times New Roman" w:hAnsi="Times New Roman" w:cs="Times New Roman"/>
                <w:color w:val="000000" w:themeColor="text1"/>
                <w:sz w:val="20"/>
                <w:szCs w:val="20"/>
              </w:rPr>
            </w:pPr>
            <w:r w:rsidRPr="006C1E43">
              <w:rPr>
                <w:rFonts w:ascii="Times New Roman" w:hAnsi="Times New Roman" w:cs="Times New Roman"/>
                <w:sz w:val="20"/>
                <w:szCs w:val="20"/>
              </w:rPr>
              <w:t xml:space="preserve">Selleks, et teha kindlaks, kas osaleja kasutab oskusi ja pädevusi, tuleb </w:t>
            </w:r>
            <w:del w:id="302" w:author="Ave Osman" w:date="2025-11-24T12:11:00Z">
              <w:r w:rsidRPr="006C1E43" w:rsidDel="003D2594">
                <w:rPr>
                  <w:rFonts w:ascii="Times New Roman" w:hAnsi="Times New Roman" w:cs="Times New Roman"/>
                  <w:sz w:val="20"/>
                  <w:szCs w:val="20"/>
                </w:rPr>
                <w:delText xml:space="preserve">igalt </w:delText>
              </w:r>
            </w:del>
            <w:r w:rsidRPr="006C1E43">
              <w:rPr>
                <w:rFonts w:ascii="Times New Roman" w:hAnsi="Times New Roman" w:cs="Times New Roman"/>
                <w:sz w:val="20"/>
                <w:szCs w:val="20"/>
              </w:rPr>
              <w:t xml:space="preserve">osalejalt küsida </w:t>
            </w:r>
            <w:del w:id="303" w:author="Ave Osman" w:date="2025-08-11T16:42:00Z">
              <w:r w:rsidRPr="006C1E43" w:rsidDel="00833B68">
                <w:rPr>
                  <w:rFonts w:ascii="Times New Roman" w:hAnsi="Times New Roman" w:cs="Times New Roman"/>
                  <w:sz w:val="20"/>
                  <w:szCs w:val="20"/>
                </w:rPr>
                <w:delText>tagasisidet.</w:delText>
              </w:r>
            </w:del>
            <w:ins w:id="304" w:author="Ave Osman" w:date="2025-08-11T16:42:00Z">
              <w:r w:rsidR="00833B68" w:rsidRPr="00833B68">
                <w:rPr>
                  <w:rFonts w:ascii="Times New Roman" w:eastAsia="Times New Roman" w:hAnsi="Times New Roman" w:cs="Times New Roman"/>
                  <w:color w:val="000000" w:themeColor="text1"/>
                  <w:sz w:val="20"/>
                  <w:szCs w:val="20"/>
                </w:rPr>
                <w:t xml:space="preserve"> tema arvamust kolm kuud pärast iga koolituse lõppu (</w:t>
              </w:r>
            </w:ins>
            <w:ins w:id="305" w:author="Ave Osman" w:date="2025-11-24T12:16:00Z">
              <w:r w:rsidR="006B0AF6" w:rsidRPr="003416B0">
                <w:rPr>
                  <w:rFonts w:ascii="Times New Roman" w:eastAsia="Times New Roman" w:hAnsi="Times New Roman" w:cs="Times New Roman"/>
                  <w:color w:val="000000" w:themeColor="text1"/>
                  <w:sz w:val="20"/>
                  <w:szCs w:val="20"/>
                </w:rPr>
                <w:t>nt kas ta on kasutanud või kasutab saadud teadmisi, oskusi ja/või pädevust?</w:t>
              </w:r>
            </w:ins>
            <w:ins w:id="306" w:author="Ave Osman" w:date="2025-08-11T16:42:00Z">
              <w:r w:rsidR="00833B68" w:rsidRPr="003416B0">
                <w:rPr>
                  <w:rFonts w:ascii="Times New Roman" w:eastAsia="Times New Roman" w:hAnsi="Times New Roman" w:cs="Times New Roman"/>
                  <w:color w:val="000000" w:themeColor="text1"/>
                  <w:sz w:val="20"/>
                  <w:szCs w:val="20"/>
                </w:rPr>
                <w:t>).</w:t>
              </w:r>
            </w:ins>
          </w:p>
          <w:p w14:paraId="28B59DF5" w14:textId="77777777" w:rsidR="00674130" w:rsidRDefault="00674130" w:rsidP="00524121">
            <w:pPr>
              <w:keepNext/>
              <w:keepLines/>
              <w:autoSpaceDE w:val="0"/>
              <w:autoSpaceDN w:val="0"/>
              <w:adjustRightInd w:val="0"/>
              <w:spacing w:after="0" w:line="240" w:lineRule="auto"/>
              <w:jc w:val="both"/>
              <w:rPr>
                <w:ins w:id="307" w:author="Ave Osman" w:date="2025-08-11T16:45:00Z"/>
                <w:rFonts w:ascii="Times New Roman" w:eastAsia="Times New Roman" w:hAnsi="Times New Roman" w:cs="Times New Roman"/>
                <w:color w:val="000000" w:themeColor="text1"/>
                <w:sz w:val="20"/>
                <w:szCs w:val="20"/>
              </w:rPr>
            </w:pPr>
          </w:p>
          <w:p w14:paraId="11E83CC6" w14:textId="0BF2DC35" w:rsidR="00674130" w:rsidRPr="006C1E43" w:rsidRDefault="0034010D" w:rsidP="00524121">
            <w:pPr>
              <w:keepNext/>
              <w:keepLines/>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ins w:id="308" w:author="Ave Osman" w:date="2025-12-03T12:00:00Z">
              <w:r>
                <w:rPr>
                  <w:rFonts w:ascii="Times New Roman" w:eastAsia="Times New Roman" w:hAnsi="Times New Roman" w:cs="Times New Roman"/>
                  <w:color w:val="000000" w:themeColor="text1"/>
                  <w:sz w:val="20"/>
                  <w:szCs w:val="20"/>
                </w:rPr>
                <w:t>T</w:t>
              </w:r>
              <w:r w:rsidRPr="00833B68">
                <w:rPr>
                  <w:rFonts w:ascii="Times New Roman" w:eastAsia="Times New Roman" w:hAnsi="Times New Roman" w:cs="Times New Roman"/>
                  <w:color w:val="000000" w:themeColor="text1"/>
                  <w:sz w:val="20"/>
                  <w:szCs w:val="20"/>
                </w:rPr>
                <w:t xml:space="preserve">oetuse saaja </w:t>
              </w:r>
              <w:r>
                <w:rPr>
                  <w:rFonts w:ascii="Times New Roman" w:eastAsia="Times New Roman" w:hAnsi="Times New Roman" w:cs="Times New Roman"/>
                  <w:color w:val="000000" w:themeColor="text1"/>
                  <w:sz w:val="20"/>
                  <w:szCs w:val="20"/>
                </w:rPr>
                <w:t>arvutab</w:t>
              </w:r>
              <w:r w:rsidRPr="00833B68">
                <w:rPr>
                  <w:rFonts w:ascii="Times New Roman" w:eastAsia="Times New Roman" w:hAnsi="Times New Roman" w:cs="Times New Roman"/>
                  <w:color w:val="000000" w:themeColor="text1"/>
                  <w:sz w:val="20"/>
                  <w:szCs w:val="20"/>
                </w:rPr>
                <w:t xml:space="preserve"> </w:t>
              </w:r>
            </w:ins>
            <w:ins w:id="309" w:author="Ave Osman" w:date="2025-08-11T16:45:00Z">
              <w:r w:rsidR="00674130" w:rsidRPr="00833B68">
                <w:rPr>
                  <w:rFonts w:ascii="Times New Roman" w:eastAsia="Times New Roman" w:hAnsi="Times New Roman" w:cs="Times New Roman"/>
                  <w:color w:val="000000" w:themeColor="text1"/>
                  <w:sz w:val="20"/>
                  <w:szCs w:val="20"/>
                </w:rPr>
                <w:t>iga osaleja tagasiside alusel osaleja üldtulemuse: a) kui üle 50% juhtudel on selle osaleja vastus jaatav, arvestatakse, et osaleja on kasutanud saadud oskusi; b) kui üldtulemus on 50</w:t>
              </w:r>
            </w:ins>
            <w:ins w:id="310" w:author="Ave Osman" w:date="2025-09-23T12:13:00Z">
              <w:r w:rsidR="00E71C0E">
                <w:rPr>
                  <w:rFonts w:ascii="Times New Roman" w:eastAsia="Times New Roman" w:hAnsi="Times New Roman" w:cs="Times New Roman"/>
                  <w:color w:val="000000" w:themeColor="text1"/>
                  <w:sz w:val="20"/>
                  <w:szCs w:val="20"/>
                </w:rPr>
                <w:t>%</w:t>
              </w:r>
            </w:ins>
            <w:ins w:id="311" w:author="Ave Osman" w:date="2025-08-11T16:45:00Z">
              <w:r w:rsidR="00674130" w:rsidRPr="00833B68">
                <w:rPr>
                  <w:rFonts w:ascii="Times New Roman" w:eastAsia="Times New Roman" w:hAnsi="Times New Roman" w:cs="Times New Roman"/>
                  <w:color w:val="000000" w:themeColor="text1"/>
                  <w:sz w:val="20"/>
                  <w:szCs w:val="20"/>
                </w:rPr>
                <w:t xml:space="preserve"> „jah“ /50</w:t>
              </w:r>
            </w:ins>
            <w:ins w:id="312" w:author="Ave Osman" w:date="2025-09-23T12:13:00Z">
              <w:r w:rsidR="00E71C0E">
                <w:rPr>
                  <w:rFonts w:ascii="Times New Roman" w:eastAsia="Times New Roman" w:hAnsi="Times New Roman" w:cs="Times New Roman"/>
                  <w:color w:val="000000" w:themeColor="text1"/>
                  <w:sz w:val="20"/>
                  <w:szCs w:val="20"/>
                </w:rPr>
                <w:t>%</w:t>
              </w:r>
            </w:ins>
            <w:ins w:id="313" w:author="Ave Osman" w:date="2025-08-11T16:45:00Z">
              <w:r w:rsidR="00674130" w:rsidRPr="00833B68">
                <w:rPr>
                  <w:rFonts w:ascii="Times New Roman" w:eastAsia="Times New Roman" w:hAnsi="Times New Roman" w:cs="Times New Roman"/>
                  <w:color w:val="000000" w:themeColor="text1"/>
                  <w:sz w:val="20"/>
                  <w:szCs w:val="20"/>
                </w:rPr>
                <w:t xml:space="preserve"> „ei“ (nt kaks positiivset ja kaks negatiivset vastust), läheb arvesse registreeritud viimane tulemus; c) kui üle 50% juhtudel on osaleja vastus eitav, </w:t>
              </w:r>
            </w:ins>
            <w:ins w:id="314" w:author="Ave Osman" w:date="2025-11-24T12:12:00Z">
              <w:r w:rsidR="003D2594">
                <w:rPr>
                  <w:rFonts w:ascii="Times New Roman" w:eastAsia="Times New Roman" w:hAnsi="Times New Roman" w:cs="Times New Roman"/>
                  <w:color w:val="000000" w:themeColor="text1"/>
                  <w:sz w:val="20"/>
                  <w:szCs w:val="20"/>
                </w:rPr>
                <w:t xml:space="preserve">siis </w:t>
              </w:r>
            </w:ins>
            <w:ins w:id="315" w:author="Ave Osman" w:date="2025-08-11T16:45:00Z">
              <w:r w:rsidR="00674130" w:rsidRPr="00833B68">
                <w:rPr>
                  <w:rFonts w:ascii="Times New Roman" w:eastAsia="Times New Roman" w:hAnsi="Times New Roman" w:cs="Times New Roman"/>
                  <w:color w:val="000000" w:themeColor="text1"/>
                  <w:sz w:val="20"/>
                  <w:szCs w:val="20"/>
                </w:rPr>
                <w:t>osalejat selle mõõdiku all ei raporteerita</w:t>
              </w:r>
              <w:r w:rsidR="00674130">
                <w:rPr>
                  <w:rFonts w:ascii="Times New Roman" w:eastAsia="Times New Roman" w:hAnsi="Times New Roman" w:cs="Times New Roman"/>
                  <w:color w:val="000000" w:themeColor="text1"/>
                  <w:sz w:val="20"/>
                  <w:szCs w:val="20"/>
                </w:rPr>
                <w:t>.</w:t>
              </w:r>
            </w:ins>
          </w:p>
        </w:tc>
      </w:tr>
      <w:tr w:rsidR="00345E08" w:rsidRPr="006C1E43" w14:paraId="31DC0E84" w14:textId="77777777" w:rsidTr="006152A0">
        <w:trPr>
          <w:trHeight w:val="50"/>
        </w:trPr>
        <w:tc>
          <w:tcPr>
            <w:tcW w:w="1696" w:type="dxa"/>
            <w:vMerge w:val="restart"/>
          </w:tcPr>
          <w:p w14:paraId="0BE79ED4" w14:textId="77777777" w:rsidR="00345E08" w:rsidRPr="006C1E43" w:rsidRDefault="00345E08" w:rsidP="00524121">
            <w:pPr>
              <w:keepNext/>
              <w:keepLines/>
              <w:autoSpaceDE w:val="0"/>
              <w:autoSpaceDN w:val="0"/>
              <w:adjustRightInd w:val="0"/>
              <w:spacing w:after="0" w:line="240" w:lineRule="auto"/>
              <w:rPr>
                <w:rFonts w:ascii="Times New Roman" w:eastAsia="Times New Roman" w:hAnsi="Times New Roman" w:cs="Times New Roman"/>
                <w:bCs/>
                <w:i/>
                <w:iCs/>
                <w:color w:val="000000" w:themeColor="text1"/>
                <w:sz w:val="20"/>
                <w:szCs w:val="20"/>
              </w:rPr>
            </w:pPr>
            <w:r w:rsidRPr="006C1E43">
              <w:rPr>
                <w:rFonts w:ascii="Times New Roman" w:eastAsia="Times New Roman" w:hAnsi="Times New Roman" w:cs="Times New Roman"/>
                <w:iCs/>
                <w:color w:val="000000" w:themeColor="text1"/>
                <w:sz w:val="20"/>
                <w:szCs w:val="20"/>
                <w:lang w:eastAsia="et-EE"/>
              </w:rPr>
              <w:lastRenderedPageBreak/>
              <w:t>Tugiteenused rahvusvahelise kaitse taotlejatele</w:t>
            </w:r>
          </w:p>
        </w:tc>
        <w:tc>
          <w:tcPr>
            <w:tcW w:w="1843" w:type="dxa"/>
          </w:tcPr>
          <w:p w14:paraId="4FC4D114" w14:textId="77777777" w:rsidR="00345E08" w:rsidRPr="006C1E43" w:rsidRDefault="00345E08" w:rsidP="00524121">
            <w:pPr>
              <w:keepNext/>
              <w:keepLine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AMIF R.1.5 Nende osalejate arv, kes peavad koolitust oma töö jaoks kasulikuks</w:t>
            </w:r>
          </w:p>
        </w:tc>
        <w:tc>
          <w:tcPr>
            <w:tcW w:w="1276" w:type="dxa"/>
          </w:tcPr>
          <w:p w14:paraId="4C95D098" w14:textId="77777777" w:rsidR="00345E08" w:rsidRPr="006C1E43" w:rsidRDefault="00345E08" w:rsidP="00524121">
            <w:pPr>
              <w:keepNext/>
              <w:keepLines/>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arv</w:t>
            </w:r>
          </w:p>
        </w:tc>
        <w:tc>
          <w:tcPr>
            <w:tcW w:w="1134" w:type="dxa"/>
          </w:tcPr>
          <w:p w14:paraId="2A703960" w14:textId="77777777" w:rsidR="00345E08" w:rsidRPr="006C1E43" w:rsidRDefault="00345E08" w:rsidP="00524121">
            <w:pPr>
              <w:keepNext/>
              <w:keepLines/>
              <w:autoSpaceDE w:val="0"/>
              <w:autoSpaceDN w:val="0"/>
              <w:adjustRightInd w:val="0"/>
              <w:spacing w:after="0" w:line="240" w:lineRule="auto"/>
              <w:jc w:val="both"/>
              <w:rPr>
                <w:rFonts w:ascii="Times New Roman" w:eastAsia="Times New Roman" w:hAnsi="Times New Roman" w:cs="Times New Roman"/>
                <w:bCs/>
                <w:color w:val="000000" w:themeColor="text1"/>
                <w:sz w:val="20"/>
                <w:szCs w:val="20"/>
              </w:rPr>
            </w:pPr>
            <w:r w:rsidRPr="006C1E43">
              <w:rPr>
                <w:rFonts w:ascii="Times New Roman" w:eastAsia="Times New Roman" w:hAnsi="Times New Roman" w:cs="Times New Roman"/>
                <w:bCs/>
                <w:color w:val="000000" w:themeColor="text1"/>
                <w:sz w:val="20"/>
                <w:szCs w:val="20"/>
              </w:rPr>
              <w:t>28</w:t>
            </w:r>
          </w:p>
        </w:tc>
        <w:tc>
          <w:tcPr>
            <w:tcW w:w="3969" w:type="dxa"/>
          </w:tcPr>
          <w:p w14:paraId="7459C2B2" w14:textId="7BE6ECF1" w:rsidR="00345E08" w:rsidRDefault="00345E08" w:rsidP="00524121">
            <w:pPr>
              <w:keepNext/>
              <w:keepLines/>
              <w:autoSpaceDE w:val="0"/>
              <w:autoSpaceDN w:val="0"/>
              <w:adjustRightInd w:val="0"/>
              <w:spacing w:after="0" w:line="240" w:lineRule="auto"/>
              <w:jc w:val="both"/>
              <w:rPr>
                <w:ins w:id="316" w:author="Ave Osman" w:date="2025-08-11T16:37:00Z"/>
                <w:rFonts w:ascii="Times New Roman" w:hAnsi="Times New Roman" w:cs="Times New Roman"/>
                <w:sz w:val="20"/>
                <w:szCs w:val="20"/>
              </w:rPr>
            </w:pPr>
            <w:r w:rsidRPr="006C1E43">
              <w:rPr>
                <w:rFonts w:ascii="Times New Roman" w:hAnsi="Times New Roman" w:cs="Times New Roman"/>
                <w:sz w:val="20"/>
                <w:szCs w:val="20"/>
              </w:rPr>
              <w:t xml:space="preserve">Osaleja - füüsiline isik, kes saab </w:t>
            </w:r>
            <w:ins w:id="317" w:author="Ave Osman" w:date="2025-09-23T12:17:00Z">
              <w:r w:rsidR="005A1EB9">
                <w:rPr>
                  <w:rFonts w:ascii="Times New Roman" w:hAnsi="Times New Roman" w:cs="Times New Roman"/>
                  <w:sz w:val="20"/>
                  <w:szCs w:val="20"/>
                </w:rPr>
                <w:t xml:space="preserve"> projektist</w:t>
              </w:r>
              <w:r w:rsidR="005A1EB9" w:rsidRPr="006C1E43">
                <w:rPr>
                  <w:rFonts w:ascii="Times New Roman" w:hAnsi="Times New Roman" w:cs="Times New Roman"/>
                  <w:sz w:val="20"/>
                  <w:szCs w:val="20"/>
                </w:rPr>
                <w:t xml:space="preserve"> </w:t>
              </w:r>
            </w:ins>
            <w:r w:rsidRPr="006C1E43">
              <w:rPr>
                <w:rFonts w:ascii="Times New Roman" w:hAnsi="Times New Roman" w:cs="Times New Roman"/>
                <w:sz w:val="20"/>
                <w:szCs w:val="20"/>
              </w:rPr>
              <w:t xml:space="preserve">otseselt kasu. </w:t>
            </w:r>
            <w:ins w:id="318" w:author="Ave Osman" w:date="2025-08-11T16:42:00Z">
              <w:r w:rsidR="00833B68">
                <w:rPr>
                  <w:rFonts w:ascii="Times New Roman" w:eastAsia="Times New Roman" w:hAnsi="Times New Roman" w:cs="Times New Roman"/>
                  <w:color w:val="000000" w:themeColor="text1"/>
                  <w:sz w:val="20"/>
                  <w:szCs w:val="20"/>
                </w:rPr>
                <w:t xml:space="preserve"> K</w:t>
              </w:r>
              <w:r w:rsidR="00833B68" w:rsidRPr="00833B68">
                <w:rPr>
                  <w:rFonts w:ascii="Times New Roman" w:eastAsia="Times New Roman" w:hAnsi="Times New Roman" w:cs="Times New Roman"/>
                  <w:color w:val="000000" w:themeColor="text1"/>
                  <w:sz w:val="20"/>
                  <w:szCs w:val="20"/>
                </w:rPr>
                <w:t xml:space="preserve">äesoleva näitaja tähenduses on osaleja isik, kes tegeleb ametialaselt Euroopa ühise varjupaigasüsteemiga. </w:t>
              </w:r>
            </w:ins>
            <w:r w:rsidRPr="006C1E43">
              <w:rPr>
                <w:rFonts w:ascii="Times New Roman" w:hAnsi="Times New Roman" w:cs="Times New Roman"/>
                <w:sz w:val="20"/>
                <w:szCs w:val="20"/>
              </w:rPr>
              <w:t xml:space="preserve">Selleks, et teha kindlaks, kas osaleja peab koolitust kasulikuks, tuleb </w:t>
            </w:r>
            <w:del w:id="319" w:author="Ave Osman" w:date="2025-11-24T12:12:00Z">
              <w:r w:rsidRPr="006C1E43" w:rsidDel="003D2594">
                <w:rPr>
                  <w:rFonts w:ascii="Times New Roman" w:hAnsi="Times New Roman" w:cs="Times New Roman"/>
                  <w:sz w:val="20"/>
                  <w:szCs w:val="20"/>
                </w:rPr>
                <w:delText xml:space="preserve">igalt </w:delText>
              </w:r>
            </w:del>
            <w:r w:rsidRPr="006C1E43">
              <w:rPr>
                <w:rFonts w:ascii="Times New Roman" w:hAnsi="Times New Roman" w:cs="Times New Roman"/>
                <w:sz w:val="20"/>
                <w:szCs w:val="20"/>
              </w:rPr>
              <w:t>osalejalt küsida</w:t>
            </w:r>
            <w:del w:id="320" w:author="Ave Osman" w:date="2025-09-16T11:13:00Z">
              <w:r w:rsidRPr="006C1E43" w:rsidDel="00A227A6">
                <w:rPr>
                  <w:rFonts w:ascii="Times New Roman" w:hAnsi="Times New Roman" w:cs="Times New Roman"/>
                  <w:sz w:val="20"/>
                  <w:szCs w:val="20"/>
                </w:rPr>
                <w:delText xml:space="preserve"> </w:delText>
              </w:r>
            </w:del>
            <w:del w:id="321" w:author="Ave Osman" w:date="2025-08-11T16:43:00Z">
              <w:r w:rsidRPr="006C1E43" w:rsidDel="00833B68">
                <w:rPr>
                  <w:rFonts w:ascii="Times New Roman" w:hAnsi="Times New Roman" w:cs="Times New Roman"/>
                  <w:sz w:val="20"/>
                  <w:szCs w:val="20"/>
                </w:rPr>
                <w:delText>tagasisidet.</w:delText>
              </w:r>
            </w:del>
            <w:ins w:id="322" w:author="Ave Osman" w:date="2025-08-11T16:43:00Z">
              <w:r w:rsidR="00833B68" w:rsidRPr="00833B68">
                <w:rPr>
                  <w:rFonts w:ascii="Times New Roman" w:eastAsia="Times New Roman" w:hAnsi="Times New Roman" w:cs="Times New Roman"/>
                  <w:color w:val="000000" w:themeColor="text1"/>
                  <w:sz w:val="20"/>
                  <w:szCs w:val="20"/>
                </w:rPr>
                <w:t xml:space="preserve"> tema arvamust peale iga koolituse lõppu.</w:t>
              </w:r>
            </w:ins>
          </w:p>
          <w:p w14:paraId="11E66209" w14:textId="77777777" w:rsidR="00833B68" w:rsidRDefault="00833B68" w:rsidP="00524121">
            <w:pPr>
              <w:keepNext/>
              <w:keepLines/>
              <w:autoSpaceDE w:val="0"/>
              <w:autoSpaceDN w:val="0"/>
              <w:adjustRightInd w:val="0"/>
              <w:spacing w:after="0" w:line="240" w:lineRule="auto"/>
              <w:jc w:val="both"/>
              <w:rPr>
                <w:ins w:id="323" w:author="Ave Osman" w:date="2025-08-11T16:43:00Z"/>
                <w:rFonts w:ascii="Times New Roman" w:eastAsia="Times New Roman" w:hAnsi="Times New Roman" w:cs="Times New Roman"/>
                <w:color w:val="000000" w:themeColor="text1"/>
                <w:sz w:val="20"/>
                <w:szCs w:val="20"/>
              </w:rPr>
            </w:pPr>
          </w:p>
          <w:p w14:paraId="2E55EFC4" w14:textId="071C8F86" w:rsidR="00833B68" w:rsidRPr="006C1E43" w:rsidRDefault="0034010D" w:rsidP="00524121">
            <w:pPr>
              <w:keepNext/>
              <w:keepLines/>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ins w:id="324" w:author="Ave Osman" w:date="2025-12-03T12:01:00Z">
              <w:r>
                <w:rPr>
                  <w:rFonts w:ascii="Times New Roman" w:eastAsia="Times New Roman" w:hAnsi="Times New Roman" w:cs="Times New Roman"/>
                  <w:color w:val="000000" w:themeColor="text1"/>
                  <w:sz w:val="20"/>
                  <w:szCs w:val="20"/>
                </w:rPr>
                <w:t>T</w:t>
              </w:r>
              <w:r w:rsidRPr="00833B68">
                <w:rPr>
                  <w:rFonts w:ascii="Times New Roman" w:eastAsia="Times New Roman" w:hAnsi="Times New Roman" w:cs="Times New Roman"/>
                  <w:color w:val="000000" w:themeColor="text1"/>
                  <w:sz w:val="20"/>
                  <w:szCs w:val="20"/>
                </w:rPr>
                <w:t xml:space="preserve">oetuse saaja </w:t>
              </w:r>
              <w:r>
                <w:rPr>
                  <w:rFonts w:ascii="Times New Roman" w:eastAsia="Times New Roman" w:hAnsi="Times New Roman" w:cs="Times New Roman"/>
                  <w:color w:val="000000" w:themeColor="text1"/>
                  <w:sz w:val="20"/>
                  <w:szCs w:val="20"/>
                </w:rPr>
                <w:t>arvutab</w:t>
              </w:r>
              <w:r w:rsidRPr="00833B68">
                <w:rPr>
                  <w:rFonts w:ascii="Times New Roman" w:eastAsia="Times New Roman" w:hAnsi="Times New Roman" w:cs="Times New Roman"/>
                  <w:color w:val="000000" w:themeColor="text1"/>
                  <w:sz w:val="20"/>
                  <w:szCs w:val="20"/>
                </w:rPr>
                <w:t xml:space="preserve"> </w:t>
              </w:r>
            </w:ins>
            <w:ins w:id="325" w:author="Ave Osman" w:date="2025-08-11T16:37:00Z">
              <w:r w:rsidR="00833B68" w:rsidRPr="00833B68">
                <w:rPr>
                  <w:rFonts w:ascii="Times New Roman" w:eastAsia="Times New Roman" w:hAnsi="Times New Roman" w:cs="Times New Roman"/>
                  <w:color w:val="000000" w:themeColor="text1"/>
                  <w:sz w:val="20"/>
                  <w:szCs w:val="20"/>
                </w:rPr>
                <w:t>iga osaleja tagasiside alusel osaleja üldtulemuse: a) kui üle 50% juhtudel on selle osaleja vastus jaatav, arvestatakse, et osaleja on kasutanud saadud oskusi; b) kui üldtulemus on 50</w:t>
              </w:r>
            </w:ins>
            <w:ins w:id="326" w:author="Ave Osman" w:date="2025-09-23T12:13:00Z">
              <w:r w:rsidR="00E71C0E">
                <w:rPr>
                  <w:rFonts w:ascii="Times New Roman" w:eastAsia="Times New Roman" w:hAnsi="Times New Roman" w:cs="Times New Roman"/>
                  <w:color w:val="000000" w:themeColor="text1"/>
                  <w:sz w:val="20"/>
                  <w:szCs w:val="20"/>
                </w:rPr>
                <w:t>%</w:t>
              </w:r>
            </w:ins>
            <w:ins w:id="327" w:author="Ave Osman" w:date="2025-08-11T16:37:00Z">
              <w:r w:rsidR="00833B68" w:rsidRPr="00833B68">
                <w:rPr>
                  <w:rFonts w:ascii="Times New Roman" w:eastAsia="Times New Roman" w:hAnsi="Times New Roman" w:cs="Times New Roman"/>
                  <w:color w:val="000000" w:themeColor="text1"/>
                  <w:sz w:val="20"/>
                  <w:szCs w:val="20"/>
                </w:rPr>
                <w:t xml:space="preserve"> „jah“ /50</w:t>
              </w:r>
            </w:ins>
            <w:ins w:id="328" w:author="Ave Osman" w:date="2025-09-23T12:13:00Z">
              <w:r w:rsidR="00E71C0E">
                <w:rPr>
                  <w:rFonts w:ascii="Times New Roman" w:eastAsia="Times New Roman" w:hAnsi="Times New Roman" w:cs="Times New Roman"/>
                  <w:color w:val="000000" w:themeColor="text1"/>
                  <w:sz w:val="20"/>
                  <w:szCs w:val="20"/>
                </w:rPr>
                <w:t>%</w:t>
              </w:r>
            </w:ins>
            <w:ins w:id="329" w:author="Ave Osman" w:date="2025-08-11T16:37:00Z">
              <w:r w:rsidR="00833B68" w:rsidRPr="00833B68">
                <w:rPr>
                  <w:rFonts w:ascii="Times New Roman" w:eastAsia="Times New Roman" w:hAnsi="Times New Roman" w:cs="Times New Roman"/>
                  <w:color w:val="000000" w:themeColor="text1"/>
                  <w:sz w:val="20"/>
                  <w:szCs w:val="20"/>
                </w:rPr>
                <w:t xml:space="preserve"> „ei“ (nt kaks positiivset ja kaks negatiivset vastust), läheb arvesse registreeritud viimane tulemus; c) kui üle 50% juhtudel on osaleja vastus eitav, </w:t>
              </w:r>
            </w:ins>
            <w:ins w:id="330" w:author="Ave Osman" w:date="2025-11-24T12:12:00Z">
              <w:r w:rsidR="003D2594">
                <w:rPr>
                  <w:rFonts w:ascii="Times New Roman" w:eastAsia="Times New Roman" w:hAnsi="Times New Roman" w:cs="Times New Roman"/>
                  <w:color w:val="000000" w:themeColor="text1"/>
                  <w:sz w:val="20"/>
                  <w:szCs w:val="20"/>
                </w:rPr>
                <w:t xml:space="preserve">siis </w:t>
              </w:r>
            </w:ins>
            <w:ins w:id="331" w:author="Ave Osman" w:date="2025-08-11T16:37:00Z">
              <w:r w:rsidR="00833B68" w:rsidRPr="00833B68">
                <w:rPr>
                  <w:rFonts w:ascii="Times New Roman" w:eastAsia="Times New Roman" w:hAnsi="Times New Roman" w:cs="Times New Roman"/>
                  <w:color w:val="000000" w:themeColor="text1"/>
                  <w:sz w:val="20"/>
                  <w:szCs w:val="20"/>
                </w:rPr>
                <w:t>osalejat selle mõõdiku all ei raporteerita.</w:t>
              </w:r>
            </w:ins>
          </w:p>
        </w:tc>
      </w:tr>
      <w:tr w:rsidR="00345E08" w:rsidRPr="006C1E43" w14:paraId="377CEA6B" w14:textId="77777777" w:rsidTr="006152A0">
        <w:trPr>
          <w:trHeight w:val="50"/>
        </w:trPr>
        <w:tc>
          <w:tcPr>
            <w:tcW w:w="1696" w:type="dxa"/>
            <w:vMerge/>
          </w:tcPr>
          <w:p w14:paraId="6225AF66" w14:textId="77777777" w:rsidR="00345E08" w:rsidRPr="006C1E43" w:rsidRDefault="00345E08" w:rsidP="00524121">
            <w:pPr>
              <w:keepNext/>
              <w:keepLines/>
              <w:autoSpaceDE w:val="0"/>
              <w:autoSpaceDN w:val="0"/>
              <w:adjustRightInd w:val="0"/>
              <w:spacing w:after="0" w:line="240" w:lineRule="auto"/>
              <w:rPr>
                <w:rFonts w:ascii="Times New Roman" w:eastAsia="Times New Roman" w:hAnsi="Times New Roman" w:cs="Times New Roman"/>
                <w:bCs/>
                <w:i/>
                <w:iCs/>
                <w:color w:val="000000" w:themeColor="text1"/>
                <w:sz w:val="20"/>
                <w:szCs w:val="20"/>
              </w:rPr>
            </w:pPr>
          </w:p>
        </w:tc>
        <w:tc>
          <w:tcPr>
            <w:tcW w:w="1843" w:type="dxa"/>
          </w:tcPr>
          <w:p w14:paraId="5AC6C6E7" w14:textId="77777777" w:rsidR="00345E08" w:rsidRPr="006C1E43" w:rsidRDefault="00345E08" w:rsidP="00524121">
            <w:pPr>
              <w:keepNext/>
              <w:keepLine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AMIF R.1.6 Nende osalejate arv, kes teatavad kolm kuud pärast koolitust, et nad kasutavad koolituse käigus omandatud oskusi ja pädevust.</w:t>
            </w:r>
          </w:p>
        </w:tc>
        <w:tc>
          <w:tcPr>
            <w:tcW w:w="1276" w:type="dxa"/>
          </w:tcPr>
          <w:p w14:paraId="16C96682" w14:textId="77777777" w:rsidR="00345E08" w:rsidRPr="006C1E43" w:rsidRDefault="00345E08" w:rsidP="00524121">
            <w:pPr>
              <w:keepNext/>
              <w:keepLines/>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6C1E43">
              <w:rPr>
                <w:rFonts w:ascii="Times New Roman" w:eastAsia="Times New Roman" w:hAnsi="Times New Roman" w:cs="Times New Roman"/>
                <w:color w:val="000000" w:themeColor="text1"/>
                <w:sz w:val="20"/>
                <w:szCs w:val="20"/>
              </w:rPr>
              <w:t>arv</w:t>
            </w:r>
          </w:p>
        </w:tc>
        <w:tc>
          <w:tcPr>
            <w:tcW w:w="1134" w:type="dxa"/>
          </w:tcPr>
          <w:p w14:paraId="476E53DB" w14:textId="77777777" w:rsidR="00345E08" w:rsidRPr="006C1E43" w:rsidRDefault="00345E08" w:rsidP="00524121">
            <w:pPr>
              <w:keepNext/>
              <w:keepLines/>
              <w:autoSpaceDE w:val="0"/>
              <w:autoSpaceDN w:val="0"/>
              <w:adjustRightInd w:val="0"/>
              <w:spacing w:after="0" w:line="240" w:lineRule="auto"/>
              <w:jc w:val="both"/>
              <w:rPr>
                <w:rFonts w:ascii="Times New Roman" w:eastAsia="Times New Roman" w:hAnsi="Times New Roman" w:cs="Times New Roman"/>
                <w:bCs/>
                <w:color w:val="000000" w:themeColor="text1"/>
                <w:sz w:val="20"/>
                <w:szCs w:val="20"/>
              </w:rPr>
            </w:pPr>
            <w:r w:rsidRPr="006C1E43">
              <w:rPr>
                <w:rFonts w:ascii="Times New Roman" w:eastAsia="Times New Roman" w:hAnsi="Times New Roman" w:cs="Times New Roman"/>
                <w:bCs/>
                <w:color w:val="000000" w:themeColor="text1"/>
                <w:sz w:val="20"/>
                <w:szCs w:val="20"/>
              </w:rPr>
              <w:t>23</w:t>
            </w:r>
          </w:p>
        </w:tc>
        <w:tc>
          <w:tcPr>
            <w:tcW w:w="3969" w:type="dxa"/>
          </w:tcPr>
          <w:p w14:paraId="5F6876F5" w14:textId="1539F591" w:rsidR="00674130" w:rsidRDefault="00345E08" w:rsidP="00524121">
            <w:pPr>
              <w:keepNext/>
              <w:keepLines/>
              <w:autoSpaceDE w:val="0"/>
              <w:autoSpaceDN w:val="0"/>
              <w:adjustRightInd w:val="0"/>
              <w:spacing w:after="0" w:line="240" w:lineRule="auto"/>
              <w:jc w:val="both"/>
              <w:rPr>
                <w:ins w:id="332" w:author="Ave Osman" w:date="2025-08-11T16:44:00Z"/>
                <w:rFonts w:ascii="Times New Roman" w:eastAsia="Times New Roman" w:hAnsi="Times New Roman" w:cs="Times New Roman"/>
                <w:color w:val="000000" w:themeColor="text1"/>
                <w:sz w:val="20"/>
                <w:szCs w:val="20"/>
              </w:rPr>
            </w:pPr>
            <w:r w:rsidRPr="006C1E43">
              <w:rPr>
                <w:rFonts w:ascii="Times New Roman" w:hAnsi="Times New Roman" w:cs="Times New Roman"/>
                <w:sz w:val="20"/>
                <w:szCs w:val="20"/>
              </w:rPr>
              <w:t xml:space="preserve">Osaleja - füüsiline isik, kes saab </w:t>
            </w:r>
            <w:ins w:id="333" w:author="Ave Osman" w:date="2025-09-23T12:17:00Z">
              <w:r w:rsidR="005A1EB9">
                <w:rPr>
                  <w:rFonts w:ascii="Times New Roman" w:hAnsi="Times New Roman" w:cs="Times New Roman"/>
                  <w:sz w:val="20"/>
                  <w:szCs w:val="20"/>
                </w:rPr>
                <w:t xml:space="preserve"> projektist</w:t>
              </w:r>
              <w:r w:rsidR="005A1EB9" w:rsidRPr="006C1E43">
                <w:rPr>
                  <w:rFonts w:ascii="Times New Roman" w:hAnsi="Times New Roman" w:cs="Times New Roman"/>
                  <w:sz w:val="20"/>
                  <w:szCs w:val="20"/>
                </w:rPr>
                <w:t xml:space="preserve"> </w:t>
              </w:r>
            </w:ins>
            <w:r w:rsidRPr="006C1E43">
              <w:rPr>
                <w:rFonts w:ascii="Times New Roman" w:hAnsi="Times New Roman" w:cs="Times New Roman"/>
                <w:sz w:val="20"/>
                <w:szCs w:val="20"/>
              </w:rPr>
              <w:t xml:space="preserve">otseselt kasu. </w:t>
            </w:r>
            <w:ins w:id="334" w:author="Ave Osman" w:date="2025-08-11T16:44:00Z">
              <w:r w:rsidR="00674130" w:rsidRPr="00833B68">
                <w:rPr>
                  <w:rFonts w:ascii="Times New Roman" w:eastAsia="Times New Roman" w:hAnsi="Times New Roman" w:cs="Times New Roman"/>
                  <w:color w:val="000000" w:themeColor="text1"/>
                  <w:sz w:val="20"/>
                  <w:szCs w:val="20"/>
                </w:rPr>
                <w:t xml:space="preserve"> Käesoleva näitaja tähenduses on osaleja isik, kes tegeleb ametialaselt Euroopa ühise varjupaigasüsteemiga.</w:t>
              </w:r>
              <w:r w:rsidR="00674130">
                <w:rPr>
                  <w:rFonts w:ascii="Times New Roman" w:eastAsia="Times New Roman" w:hAnsi="Times New Roman" w:cs="Times New Roman"/>
                  <w:color w:val="000000" w:themeColor="text1"/>
                  <w:sz w:val="20"/>
                  <w:szCs w:val="20"/>
                </w:rPr>
                <w:t xml:space="preserve"> </w:t>
              </w:r>
            </w:ins>
          </w:p>
          <w:p w14:paraId="4F7904DA" w14:textId="23570960" w:rsidR="00345E08" w:rsidDel="00674130" w:rsidRDefault="00345E08" w:rsidP="00524121">
            <w:pPr>
              <w:keepNext/>
              <w:keepLines/>
              <w:autoSpaceDE w:val="0"/>
              <w:autoSpaceDN w:val="0"/>
              <w:adjustRightInd w:val="0"/>
              <w:spacing w:after="0" w:line="240" w:lineRule="auto"/>
              <w:jc w:val="both"/>
              <w:rPr>
                <w:del w:id="335" w:author="Ave Osman" w:date="2025-08-11T16:44:00Z"/>
                <w:rFonts w:ascii="Times New Roman" w:eastAsia="Times New Roman" w:hAnsi="Times New Roman" w:cs="Times New Roman"/>
                <w:color w:val="000000" w:themeColor="text1"/>
                <w:sz w:val="20"/>
                <w:szCs w:val="20"/>
              </w:rPr>
            </w:pPr>
            <w:r w:rsidRPr="006C1E43">
              <w:rPr>
                <w:rFonts w:ascii="Times New Roman" w:hAnsi="Times New Roman" w:cs="Times New Roman"/>
                <w:sz w:val="20"/>
                <w:szCs w:val="20"/>
              </w:rPr>
              <w:t xml:space="preserve">Selleks, et teha kindlaks, kas osaleja kasutab oskusi ja pädevusi, tuleb </w:t>
            </w:r>
            <w:del w:id="336" w:author="Ave Osman" w:date="2025-11-24T12:12:00Z">
              <w:r w:rsidRPr="006C1E43" w:rsidDel="003D2594">
                <w:rPr>
                  <w:rFonts w:ascii="Times New Roman" w:hAnsi="Times New Roman" w:cs="Times New Roman"/>
                  <w:sz w:val="20"/>
                  <w:szCs w:val="20"/>
                </w:rPr>
                <w:delText xml:space="preserve">igalt </w:delText>
              </w:r>
            </w:del>
            <w:r w:rsidRPr="006C1E43">
              <w:rPr>
                <w:rFonts w:ascii="Times New Roman" w:hAnsi="Times New Roman" w:cs="Times New Roman"/>
                <w:sz w:val="20"/>
                <w:szCs w:val="20"/>
              </w:rPr>
              <w:t>osalejalt küsida</w:t>
            </w:r>
            <w:del w:id="337" w:author="Ave Osman" w:date="2025-09-16T11:14:00Z">
              <w:r w:rsidRPr="006C1E43" w:rsidDel="00A227A6">
                <w:rPr>
                  <w:rFonts w:ascii="Times New Roman" w:hAnsi="Times New Roman" w:cs="Times New Roman"/>
                  <w:sz w:val="20"/>
                  <w:szCs w:val="20"/>
                </w:rPr>
                <w:delText xml:space="preserve"> </w:delText>
              </w:r>
            </w:del>
            <w:del w:id="338" w:author="Ave Osman" w:date="2025-08-11T16:44:00Z">
              <w:r w:rsidRPr="006C1E43" w:rsidDel="00674130">
                <w:rPr>
                  <w:rFonts w:ascii="Times New Roman" w:hAnsi="Times New Roman" w:cs="Times New Roman"/>
                  <w:sz w:val="20"/>
                  <w:szCs w:val="20"/>
                </w:rPr>
                <w:delText>tagasisidet.</w:delText>
              </w:r>
            </w:del>
            <w:ins w:id="339" w:author="Ave Osman" w:date="2025-08-11T16:44:00Z">
              <w:r w:rsidR="00674130" w:rsidRPr="00833B68">
                <w:rPr>
                  <w:rFonts w:ascii="Times New Roman" w:eastAsia="Times New Roman" w:hAnsi="Times New Roman" w:cs="Times New Roman"/>
                  <w:color w:val="000000" w:themeColor="text1"/>
                  <w:sz w:val="20"/>
                  <w:szCs w:val="20"/>
                </w:rPr>
                <w:t xml:space="preserve"> tema arvamust kolm kuud pärast iga koolituse lõppu (</w:t>
              </w:r>
            </w:ins>
            <w:ins w:id="340" w:author="Ave Osman" w:date="2025-11-24T12:16:00Z">
              <w:r w:rsidR="006B0AF6" w:rsidRPr="003416B0">
                <w:rPr>
                  <w:rFonts w:ascii="Times New Roman" w:eastAsia="Times New Roman" w:hAnsi="Times New Roman" w:cs="Times New Roman"/>
                  <w:color w:val="000000" w:themeColor="text1"/>
                  <w:sz w:val="20"/>
                  <w:szCs w:val="20"/>
                </w:rPr>
                <w:t>nt kas ta on kasutanud või kasutab saadud teadmisi, oskusi ja/või pädevust?</w:t>
              </w:r>
            </w:ins>
            <w:ins w:id="341" w:author="Ave Osman" w:date="2025-08-11T16:44:00Z">
              <w:r w:rsidR="00674130" w:rsidRPr="003416B0">
                <w:rPr>
                  <w:rFonts w:ascii="Times New Roman" w:eastAsia="Times New Roman" w:hAnsi="Times New Roman" w:cs="Times New Roman"/>
                  <w:color w:val="000000" w:themeColor="text1"/>
                  <w:sz w:val="20"/>
                  <w:szCs w:val="20"/>
                </w:rPr>
                <w:t>).</w:t>
              </w:r>
            </w:ins>
          </w:p>
          <w:p w14:paraId="59681938" w14:textId="77777777" w:rsidR="00674130" w:rsidRDefault="00674130" w:rsidP="00524121">
            <w:pPr>
              <w:keepNext/>
              <w:keepLines/>
              <w:autoSpaceDE w:val="0"/>
              <w:autoSpaceDN w:val="0"/>
              <w:adjustRightInd w:val="0"/>
              <w:spacing w:after="0" w:line="240" w:lineRule="auto"/>
              <w:jc w:val="both"/>
              <w:rPr>
                <w:ins w:id="342" w:author="Ave Osman" w:date="2025-08-11T16:45:00Z"/>
                <w:rFonts w:ascii="Times New Roman" w:hAnsi="Times New Roman" w:cs="Times New Roman"/>
                <w:sz w:val="20"/>
                <w:szCs w:val="20"/>
              </w:rPr>
            </w:pPr>
          </w:p>
          <w:p w14:paraId="4DA0E25D" w14:textId="20C94ECE" w:rsidR="00674130" w:rsidRDefault="0034010D" w:rsidP="00524121">
            <w:pPr>
              <w:keepNext/>
              <w:keepLines/>
              <w:autoSpaceDE w:val="0"/>
              <w:autoSpaceDN w:val="0"/>
              <w:adjustRightInd w:val="0"/>
              <w:spacing w:after="0" w:line="240" w:lineRule="auto"/>
              <w:jc w:val="both"/>
              <w:rPr>
                <w:ins w:id="343" w:author="Ave Osman" w:date="2025-08-11T16:45:00Z"/>
                <w:rFonts w:ascii="Times New Roman" w:hAnsi="Times New Roman" w:cs="Times New Roman"/>
                <w:sz w:val="20"/>
                <w:szCs w:val="20"/>
              </w:rPr>
            </w:pPr>
            <w:ins w:id="344" w:author="Ave Osman" w:date="2025-12-03T12:01:00Z">
              <w:r>
                <w:rPr>
                  <w:rFonts w:ascii="Times New Roman" w:eastAsia="Times New Roman" w:hAnsi="Times New Roman" w:cs="Times New Roman"/>
                  <w:color w:val="000000" w:themeColor="text1"/>
                  <w:sz w:val="20"/>
                  <w:szCs w:val="20"/>
                </w:rPr>
                <w:t>T</w:t>
              </w:r>
              <w:r w:rsidRPr="00833B68">
                <w:rPr>
                  <w:rFonts w:ascii="Times New Roman" w:eastAsia="Times New Roman" w:hAnsi="Times New Roman" w:cs="Times New Roman"/>
                  <w:color w:val="000000" w:themeColor="text1"/>
                  <w:sz w:val="20"/>
                  <w:szCs w:val="20"/>
                </w:rPr>
                <w:t xml:space="preserve">oetuse saaja </w:t>
              </w:r>
              <w:r>
                <w:rPr>
                  <w:rFonts w:ascii="Times New Roman" w:eastAsia="Times New Roman" w:hAnsi="Times New Roman" w:cs="Times New Roman"/>
                  <w:color w:val="000000" w:themeColor="text1"/>
                  <w:sz w:val="20"/>
                  <w:szCs w:val="20"/>
                </w:rPr>
                <w:t>arvutab</w:t>
              </w:r>
              <w:r w:rsidRPr="00833B68">
                <w:rPr>
                  <w:rFonts w:ascii="Times New Roman" w:eastAsia="Times New Roman" w:hAnsi="Times New Roman" w:cs="Times New Roman"/>
                  <w:color w:val="000000" w:themeColor="text1"/>
                  <w:sz w:val="20"/>
                  <w:szCs w:val="20"/>
                </w:rPr>
                <w:t xml:space="preserve"> </w:t>
              </w:r>
            </w:ins>
            <w:ins w:id="345" w:author="Ave Osman" w:date="2025-08-11T16:45:00Z">
              <w:r w:rsidR="00674130" w:rsidRPr="00833B68">
                <w:rPr>
                  <w:rFonts w:ascii="Times New Roman" w:eastAsia="Times New Roman" w:hAnsi="Times New Roman" w:cs="Times New Roman"/>
                  <w:color w:val="000000" w:themeColor="text1"/>
                  <w:sz w:val="20"/>
                  <w:szCs w:val="20"/>
                </w:rPr>
                <w:t>iga osaleja tagasiside alusel osaleja üldtulemuse: a) kui üle 50% juhtudel on selle osaleja vastus jaatav, arvestatakse, et osaleja on kasutanud saadud oskusi; b) kui üldtulemus on 50</w:t>
              </w:r>
            </w:ins>
            <w:ins w:id="346" w:author="Ave Osman" w:date="2025-09-23T12:13:00Z">
              <w:r w:rsidR="00E71C0E">
                <w:rPr>
                  <w:rFonts w:ascii="Times New Roman" w:eastAsia="Times New Roman" w:hAnsi="Times New Roman" w:cs="Times New Roman"/>
                  <w:color w:val="000000" w:themeColor="text1"/>
                  <w:sz w:val="20"/>
                  <w:szCs w:val="20"/>
                </w:rPr>
                <w:t>%</w:t>
              </w:r>
            </w:ins>
            <w:ins w:id="347" w:author="Ave Osman" w:date="2025-08-11T16:45:00Z">
              <w:r w:rsidR="00674130" w:rsidRPr="00833B68">
                <w:rPr>
                  <w:rFonts w:ascii="Times New Roman" w:eastAsia="Times New Roman" w:hAnsi="Times New Roman" w:cs="Times New Roman"/>
                  <w:color w:val="000000" w:themeColor="text1"/>
                  <w:sz w:val="20"/>
                  <w:szCs w:val="20"/>
                </w:rPr>
                <w:t xml:space="preserve"> „jah“ /50</w:t>
              </w:r>
            </w:ins>
            <w:ins w:id="348" w:author="Ave Osman" w:date="2025-09-23T12:13:00Z">
              <w:r w:rsidR="00E71C0E">
                <w:rPr>
                  <w:rFonts w:ascii="Times New Roman" w:eastAsia="Times New Roman" w:hAnsi="Times New Roman" w:cs="Times New Roman"/>
                  <w:color w:val="000000" w:themeColor="text1"/>
                  <w:sz w:val="20"/>
                  <w:szCs w:val="20"/>
                </w:rPr>
                <w:t>%</w:t>
              </w:r>
            </w:ins>
            <w:ins w:id="349" w:author="Ave Osman" w:date="2025-08-11T16:45:00Z">
              <w:r w:rsidR="00674130" w:rsidRPr="00833B68">
                <w:rPr>
                  <w:rFonts w:ascii="Times New Roman" w:eastAsia="Times New Roman" w:hAnsi="Times New Roman" w:cs="Times New Roman"/>
                  <w:color w:val="000000" w:themeColor="text1"/>
                  <w:sz w:val="20"/>
                  <w:szCs w:val="20"/>
                </w:rPr>
                <w:t xml:space="preserve"> „ei“ (nt kaks positiivset ja kaks negatiivset vastust), läheb arvesse registreeritud viimane tulemus; c) kui üle 50% juhtudel on osaleja vastus eitav, </w:t>
              </w:r>
            </w:ins>
            <w:ins w:id="350" w:author="Ave Osman" w:date="2025-11-24T12:12:00Z">
              <w:r w:rsidR="003D2594">
                <w:rPr>
                  <w:rFonts w:ascii="Times New Roman" w:eastAsia="Times New Roman" w:hAnsi="Times New Roman" w:cs="Times New Roman"/>
                  <w:color w:val="000000" w:themeColor="text1"/>
                  <w:sz w:val="20"/>
                  <w:szCs w:val="20"/>
                </w:rPr>
                <w:t xml:space="preserve">siis </w:t>
              </w:r>
            </w:ins>
            <w:ins w:id="351" w:author="Ave Osman" w:date="2025-08-11T16:45:00Z">
              <w:r w:rsidR="00674130" w:rsidRPr="00833B68">
                <w:rPr>
                  <w:rFonts w:ascii="Times New Roman" w:eastAsia="Times New Roman" w:hAnsi="Times New Roman" w:cs="Times New Roman"/>
                  <w:color w:val="000000" w:themeColor="text1"/>
                  <w:sz w:val="20"/>
                  <w:szCs w:val="20"/>
                </w:rPr>
                <w:t>osalejat selle mõõdiku all ei raporteerita</w:t>
              </w:r>
              <w:r w:rsidR="00674130">
                <w:rPr>
                  <w:rFonts w:ascii="Times New Roman" w:eastAsia="Times New Roman" w:hAnsi="Times New Roman" w:cs="Times New Roman"/>
                  <w:color w:val="000000" w:themeColor="text1"/>
                  <w:sz w:val="20"/>
                  <w:szCs w:val="20"/>
                </w:rPr>
                <w:t>.</w:t>
              </w:r>
            </w:ins>
          </w:p>
          <w:p w14:paraId="6E93CF19" w14:textId="77777777" w:rsidR="00833B68" w:rsidRPr="006C1E43" w:rsidRDefault="00833B68" w:rsidP="00524121">
            <w:pPr>
              <w:keepNext/>
              <w:keepLines/>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p>
        </w:tc>
      </w:tr>
    </w:tbl>
    <w:bookmarkEnd w:id="192"/>
    <w:bookmarkEnd w:id="193"/>
    <w:bookmarkEnd w:id="194"/>
    <w:bookmarkEnd w:id="195"/>
    <w:bookmarkEnd w:id="196"/>
    <w:bookmarkEnd w:id="197"/>
    <w:bookmarkEnd w:id="198"/>
    <w:bookmarkEnd w:id="199"/>
    <w:bookmarkEnd w:id="200"/>
    <w:bookmarkEnd w:id="201"/>
    <w:bookmarkEnd w:id="239"/>
    <w:p w14:paraId="4E39D9EB" w14:textId="1B787377" w:rsidR="00345E08" w:rsidRPr="006C1E43" w:rsidRDefault="00EE3395" w:rsidP="00345E08">
      <w:pPr>
        <w:spacing w:after="0" w:line="240" w:lineRule="auto"/>
        <w:rPr>
          <w:rFonts w:ascii="Times New Roman" w:eastAsia="Times New Roman" w:hAnsi="Times New Roman" w:cs="Times New Roman"/>
          <w:color w:val="000000" w:themeColor="text1"/>
          <w:sz w:val="24"/>
          <w:szCs w:val="24"/>
          <w:lang w:eastAsia="et-EE"/>
        </w:rPr>
      </w:pPr>
      <w:ins w:id="352" w:author="Ave Osman" w:date="2025-09-16T11:24:00Z">
        <w:r w:rsidRPr="0059692D">
          <w:rPr>
            <w:rFonts w:ascii="Times New Roman" w:hAnsi="Times New Roman" w:cs="Times New Roman"/>
            <w:sz w:val="24"/>
            <w:szCs w:val="24"/>
          </w:rPr>
          <w:t>(</w:t>
        </w:r>
        <w:r w:rsidRPr="0059692D">
          <w:rPr>
            <w:rFonts w:ascii="Times New Roman" w:hAnsi="Times New Roman" w:cs="Times New Roman"/>
            <w:i/>
            <w:iCs/>
            <w:sz w:val="24"/>
            <w:szCs w:val="24"/>
          </w:rPr>
          <w:t>muudetud siseministri pp.kk.aaaa käskkirjaga nr 1-3/X</w:t>
        </w:r>
        <w:r w:rsidRPr="0059692D">
          <w:rPr>
            <w:rFonts w:ascii="Times New Roman" w:hAnsi="Times New Roman" w:cs="Times New Roman"/>
            <w:sz w:val="24"/>
            <w:szCs w:val="24"/>
          </w:rPr>
          <w:t>)</w:t>
        </w:r>
      </w:ins>
    </w:p>
    <w:p w14:paraId="1C69FE6A" w14:textId="77777777" w:rsidR="00345E08" w:rsidRPr="006C1E43" w:rsidRDefault="00345E08" w:rsidP="00345E08">
      <w:pPr>
        <w:pStyle w:val="ListParagraph"/>
        <w:keepNext/>
        <w:numPr>
          <w:ilvl w:val="0"/>
          <w:numId w:val="2"/>
        </w:numPr>
        <w:spacing w:before="240" w:after="60" w:line="240" w:lineRule="auto"/>
        <w:ind w:left="567" w:hanging="567"/>
        <w:jc w:val="both"/>
        <w:outlineLvl w:val="0"/>
        <w:rPr>
          <w:rFonts w:ascii="Times New Roman" w:eastAsia="Times New Roman" w:hAnsi="Times New Roman" w:cs="Times New Roman"/>
          <w:b/>
          <w:bCs/>
          <w:i/>
          <w:color w:val="000000" w:themeColor="text1"/>
          <w:kern w:val="32"/>
          <w:sz w:val="24"/>
          <w:szCs w:val="24"/>
        </w:rPr>
      </w:pPr>
      <w:bookmarkStart w:id="353" w:name="_Toc390093269"/>
      <w:r w:rsidRPr="006C1E43">
        <w:rPr>
          <w:rFonts w:ascii="Times New Roman" w:eastAsia="Times New Roman" w:hAnsi="Times New Roman" w:cs="Times New Roman"/>
          <w:b/>
          <w:bCs/>
          <w:color w:val="000000" w:themeColor="text1"/>
          <w:kern w:val="32"/>
          <w:sz w:val="24"/>
          <w:szCs w:val="24"/>
        </w:rPr>
        <w:lastRenderedPageBreak/>
        <w:t>Projektide eelarve</w:t>
      </w:r>
      <w:bookmarkEnd w:id="353"/>
      <w:r w:rsidRPr="006C1E43">
        <w:rPr>
          <w:rFonts w:ascii="Times New Roman" w:eastAsia="Times New Roman" w:hAnsi="Times New Roman" w:cs="Times New Roman"/>
          <w:b/>
          <w:bCs/>
          <w:color w:val="000000" w:themeColor="text1"/>
          <w:kern w:val="32"/>
          <w:sz w:val="24"/>
          <w:szCs w:val="24"/>
        </w:rPr>
        <w:t xml:space="preserve">d </w:t>
      </w:r>
    </w:p>
    <w:p w14:paraId="2951ED85" w14:textId="77777777" w:rsidR="00345E08" w:rsidRPr="006C1E43" w:rsidRDefault="00345E08" w:rsidP="00345E08">
      <w:pPr>
        <w:pStyle w:val="ListParagraph"/>
        <w:keepNext/>
        <w:spacing w:before="240" w:after="60" w:line="240" w:lineRule="auto"/>
        <w:ind w:left="284"/>
        <w:jc w:val="both"/>
        <w:outlineLvl w:val="0"/>
        <w:rPr>
          <w:rFonts w:ascii="Times New Roman" w:eastAsia="Times New Roman" w:hAnsi="Times New Roman" w:cs="Times New Roman"/>
          <w:b/>
          <w:bCs/>
          <w:i/>
          <w:color w:val="000000" w:themeColor="text1"/>
          <w:kern w:val="32"/>
          <w:sz w:val="24"/>
          <w:szCs w:val="24"/>
        </w:rPr>
      </w:pPr>
    </w:p>
    <w:p w14:paraId="4711C5F5" w14:textId="7C5C245B" w:rsidR="00345E08" w:rsidRPr="006C1E43" w:rsidRDefault="00345E08" w:rsidP="00345E08">
      <w:pPr>
        <w:pStyle w:val="ListParagraph"/>
        <w:numPr>
          <w:ilvl w:val="1"/>
          <w:numId w:val="2"/>
        </w:numPr>
        <w:spacing w:line="240" w:lineRule="auto"/>
        <w:ind w:left="567" w:hanging="567"/>
        <w:jc w:val="both"/>
        <w:rPr>
          <w:rFonts w:ascii="Times New Roman" w:hAnsi="Times New Roman" w:cs="Times New Roman"/>
          <w:sz w:val="24"/>
          <w:szCs w:val="24"/>
        </w:rPr>
      </w:pPr>
      <w:bookmarkStart w:id="354" w:name="_Hlk165023969"/>
      <w:r w:rsidRPr="006C1E43">
        <w:rPr>
          <w:rFonts w:ascii="Times New Roman" w:hAnsi="Times New Roman" w:cs="Times New Roman"/>
          <w:sz w:val="24"/>
          <w:szCs w:val="24"/>
        </w:rPr>
        <w:t xml:space="preserve">TAT eelarve on </w:t>
      </w:r>
      <w:ins w:id="355" w:author="Ave Osman" w:date="2025-09-17T16:08:00Z">
        <w:r w:rsidR="00547E86">
          <w:rPr>
            <w:rFonts w:ascii="Times New Roman" w:hAnsi="Times New Roman" w:cs="Times New Roman"/>
            <w:sz w:val="24"/>
            <w:szCs w:val="24"/>
          </w:rPr>
          <w:t xml:space="preserve">7 102 660,16 </w:t>
        </w:r>
      </w:ins>
      <w:del w:id="356" w:author="Ave Osman" w:date="2025-09-17T16:06:00Z">
        <w:r w:rsidR="00753FC6" w:rsidRPr="00547E86" w:rsidDel="00547E86">
          <w:rPr>
            <w:rFonts w:ascii="Times New Roman" w:hAnsi="Times New Roman" w:cs="Times New Roman"/>
            <w:sz w:val="24"/>
            <w:szCs w:val="24"/>
          </w:rPr>
          <w:delText>6 764 427,04</w:delText>
        </w:r>
      </w:del>
      <w:del w:id="357" w:author="Ave Osman" w:date="2025-09-17T16:08:00Z">
        <w:r w:rsidR="00753FC6" w:rsidRPr="006C1E43" w:rsidDel="00547E86">
          <w:rPr>
            <w:rFonts w:ascii="Times New Roman" w:hAnsi="Times New Roman" w:cs="Times New Roman"/>
            <w:sz w:val="24"/>
            <w:szCs w:val="24"/>
          </w:rPr>
          <w:delText xml:space="preserve"> </w:delText>
        </w:r>
      </w:del>
      <w:r w:rsidRPr="006C1E43">
        <w:rPr>
          <w:rFonts w:ascii="Times New Roman" w:hAnsi="Times New Roman" w:cs="Times New Roman"/>
          <w:sz w:val="24"/>
          <w:szCs w:val="24"/>
        </w:rPr>
        <w:t>eurot. Eelarve koosneb AMIF toetusest (75%) ja riiklikust kaasfinantseeringust (25%).</w:t>
      </w:r>
    </w:p>
    <w:tbl>
      <w:tblPr>
        <w:tblStyle w:val="TableGrid"/>
        <w:tblW w:w="0" w:type="auto"/>
        <w:tblLook w:val="04A0" w:firstRow="1" w:lastRow="0" w:firstColumn="1" w:lastColumn="0" w:noHBand="0" w:noVBand="1"/>
      </w:tblPr>
      <w:tblGrid>
        <w:gridCol w:w="2389"/>
        <w:gridCol w:w="1709"/>
        <w:gridCol w:w="1941"/>
        <w:gridCol w:w="1564"/>
        <w:gridCol w:w="1458"/>
      </w:tblGrid>
      <w:tr w:rsidR="00345E08" w:rsidRPr="006C1E43" w14:paraId="76DE0D15" w14:textId="77777777" w:rsidTr="003E2D63">
        <w:tc>
          <w:tcPr>
            <w:tcW w:w="2389" w:type="dxa"/>
          </w:tcPr>
          <w:p w14:paraId="0FE41C27" w14:textId="77777777" w:rsidR="00345E08" w:rsidRPr="006C1E43" w:rsidRDefault="00345E08" w:rsidP="006152A0">
            <w:pPr>
              <w:tabs>
                <w:tab w:val="left" w:pos="284"/>
              </w:tabs>
              <w:jc w:val="both"/>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Projekt</w:t>
            </w:r>
          </w:p>
        </w:tc>
        <w:tc>
          <w:tcPr>
            <w:tcW w:w="1709" w:type="dxa"/>
          </w:tcPr>
          <w:p w14:paraId="3D18B6F8" w14:textId="77777777" w:rsidR="00345E08" w:rsidRPr="006C1E43" w:rsidRDefault="00345E08" w:rsidP="006152A0">
            <w:pPr>
              <w:tabs>
                <w:tab w:val="left" w:pos="284"/>
              </w:tabs>
              <w:jc w:val="both"/>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AMIF toetus (EUR)</w:t>
            </w:r>
          </w:p>
        </w:tc>
        <w:tc>
          <w:tcPr>
            <w:tcW w:w="1941" w:type="dxa"/>
          </w:tcPr>
          <w:p w14:paraId="783027C6" w14:textId="77777777" w:rsidR="00345E08" w:rsidRPr="006C1E43" w:rsidRDefault="00345E08" w:rsidP="006152A0">
            <w:pPr>
              <w:tabs>
                <w:tab w:val="left" w:pos="284"/>
              </w:tabs>
              <w:jc w:val="both"/>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Riiklik kaasfinantseering (EUR)</w:t>
            </w:r>
          </w:p>
        </w:tc>
        <w:tc>
          <w:tcPr>
            <w:tcW w:w="1564" w:type="dxa"/>
          </w:tcPr>
          <w:p w14:paraId="6A72D568" w14:textId="77777777" w:rsidR="00345E08" w:rsidRPr="006C1E43" w:rsidRDefault="00345E08" w:rsidP="006152A0">
            <w:pPr>
              <w:tabs>
                <w:tab w:val="left" w:pos="284"/>
              </w:tabs>
              <w:jc w:val="both"/>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Kokku (EUR)</w:t>
            </w:r>
          </w:p>
        </w:tc>
        <w:tc>
          <w:tcPr>
            <w:tcW w:w="1458" w:type="dxa"/>
          </w:tcPr>
          <w:p w14:paraId="5271E7FF" w14:textId="77777777" w:rsidR="00345E08" w:rsidRPr="006C1E43" w:rsidRDefault="00345E08" w:rsidP="006152A0">
            <w:pPr>
              <w:tabs>
                <w:tab w:val="left" w:pos="284"/>
              </w:tabs>
              <w:jc w:val="both"/>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Kaudsete kulude määr (% otsestest kuludest)</w:t>
            </w:r>
          </w:p>
        </w:tc>
      </w:tr>
      <w:tr w:rsidR="00345E08" w:rsidRPr="006C1E43" w14:paraId="04E2F2D4" w14:textId="77777777" w:rsidTr="003E2D63">
        <w:tc>
          <w:tcPr>
            <w:tcW w:w="2389" w:type="dxa"/>
          </w:tcPr>
          <w:p w14:paraId="3FA8CA9A" w14:textId="77777777" w:rsidR="00345E08" w:rsidRPr="006C1E43" w:rsidRDefault="00345E08" w:rsidP="006152A0">
            <w:pPr>
              <w:tabs>
                <w:tab w:val="left" w:pos="284"/>
              </w:tabs>
              <w:jc w:val="both"/>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Rahvusvahelise kaitse menetlusvõimekuse tagamine</w:t>
            </w:r>
          </w:p>
        </w:tc>
        <w:tc>
          <w:tcPr>
            <w:tcW w:w="1709" w:type="dxa"/>
          </w:tcPr>
          <w:p w14:paraId="4971460B" w14:textId="77777777" w:rsidR="00345E08" w:rsidRPr="006C1E43" w:rsidRDefault="00345E08" w:rsidP="006152A0">
            <w:pPr>
              <w:tabs>
                <w:tab w:val="left" w:pos="284"/>
              </w:tabs>
              <w:jc w:val="right"/>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2 501 192,10</w:t>
            </w:r>
          </w:p>
        </w:tc>
        <w:tc>
          <w:tcPr>
            <w:tcW w:w="1941" w:type="dxa"/>
          </w:tcPr>
          <w:p w14:paraId="1998F482" w14:textId="77777777" w:rsidR="00345E08" w:rsidRPr="006C1E43" w:rsidRDefault="00345E08" w:rsidP="006152A0">
            <w:pPr>
              <w:tabs>
                <w:tab w:val="left" w:pos="284"/>
              </w:tabs>
              <w:jc w:val="right"/>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833 730,70</w:t>
            </w:r>
          </w:p>
        </w:tc>
        <w:tc>
          <w:tcPr>
            <w:tcW w:w="1564" w:type="dxa"/>
          </w:tcPr>
          <w:p w14:paraId="1BE8D0E8" w14:textId="77777777" w:rsidR="00345E08" w:rsidRPr="006C1E43" w:rsidRDefault="00345E08" w:rsidP="006152A0">
            <w:pPr>
              <w:tabs>
                <w:tab w:val="left" w:pos="284"/>
              </w:tabs>
              <w:jc w:val="right"/>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3 334 922,80</w:t>
            </w:r>
          </w:p>
        </w:tc>
        <w:tc>
          <w:tcPr>
            <w:tcW w:w="1458" w:type="dxa"/>
          </w:tcPr>
          <w:p w14:paraId="4DA3182A" w14:textId="77777777" w:rsidR="00345E08" w:rsidRPr="006C1E43" w:rsidRDefault="00345E08" w:rsidP="006152A0">
            <w:pPr>
              <w:tabs>
                <w:tab w:val="left" w:pos="284"/>
              </w:tabs>
              <w:jc w:val="right"/>
              <w:rPr>
                <w:rFonts w:ascii="Times New Roman" w:eastAsia="Times New Roman" w:hAnsi="Times New Roman" w:cs="Times New Roman"/>
                <w:iCs/>
                <w:sz w:val="24"/>
                <w:szCs w:val="24"/>
                <w:lang w:eastAsia="et-EE"/>
              </w:rPr>
            </w:pPr>
            <w:r w:rsidRPr="006C1E43">
              <w:rPr>
                <w:rFonts w:ascii="Times New Roman" w:eastAsia="Times New Roman" w:hAnsi="Times New Roman" w:cs="Times New Roman"/>
                <w:iCs/>
                <w:sz w:val="24"/>
                <w:szCs w:val="24"/>
                <w:lang w:eastAsia="et-EE"/>
              </w:rPr>
              <w:t>4,68%</w:t>
            </w:r>
          </w:p>
        </w:tc>
      </w:tr>
      <w:tr w:rsidR="00345E08" w:rsidRPr="006C1E43" w14:paraId="311D9C7B" w14:textId="77777777" w:rsidTr="003E2D63">
        <w:tc>
          <w:tcPr>
            <w:tcW w:w="2389" w:type="dxa"/>
          </w:tcPr>
          <w:p w14:paraId="118A7441" w14:textId="77777777" w:rsidR="00345E08" w:rsidRPr="006C1E43" w:rsidRDefault="00345E08" w:rsidP="006152A0">
            <w:pPr>
              <w:tabs>
                <w:tab w:val="left" w:pos="284"/>
              </w:tabs>
              <w:jc w:val="both"/>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Varjupaigavaldkonna IT-süsteemide arendamine</w:t>
            </w:r>
          </w:p>
        </w:tc>
        <w:tc>
          <w:tcPr>
            <w:tcW w:w="1709" w:type="dxa"/>
          </w:tcPr>
          <w:p w14:paraId="079A8ECC" w14:textId="77777777" w:rsidR="00345E08" w:rsidRPr="006C1E43" w:rsidRDefault="00345E08" w:rsidP="006152A0">
            <w:pPr>
              <w:tabs>
                <w:tab w:val="left" w:pos="284"/>
              </w:tabs>
              <w:jc w:val="right"/>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1 778 120,40</w:t>
            </w:r>
          </w:p>
        </w:tc>
        <w:tc>
          <w:tcPr>
            <w:tcW w:w="1941" w:type="dxa"/>
          </w:tcPr>
          <w:p w14:paraId="4F64EFE4" w14:textId="77777777" w:rsidR="00345E08" w:rsidRPr="006C1E43" w:rsidRDefault="00345E08" w:rsidP="006152A0">
            <w:pPr>
              <w:tabs>
                <w:tab w:val="left" w:pos="284"/>
              </w:tabs>
              <w:jc w:val="right"/>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592 706,80</w:t>
            </w:r>
          </w:p>
        </w:tc>
        <w:tc>
          <w:tcPr>
            <w:tcW w:w="1564" w:type="dxa"/>
          </w:tcPr>
          <w:p w14:paraId="6E53D81D" w14:textId="77777777" w:rsidR="00345E08" w:rsidRPr="006C1E43" w:rsidRDefault="00345E08" w:rsidP="006152A0">
            <w:pPr>
              <w:tabs>
                <w:tab w:val="left" w:pos="284"/>
              </w:tabs>
              <w:jc w:val="right"/>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2 370 827,20</w:t>
            </w:r>
          </w:p>
        </w:tc>
        <w:tc>
          <w:tcPr>
            <w:tcW w:w="1458" w:type="dxa"/>
          </w:tcPr>
          <w:p w14:paraId="2196CC05" w14:textId="77777777" w:rsidR="00345E08" w:rsidRPr="006C1E43" w:rsidRDefault="00345E08" w:rsidP="006152A0">
            <w:pPr>
              <w:tabs>
                <w:tab w:val="left" w:pos="284"/>
              </w:tabs>
              <w:jc w:val="right"/>
              <w:rPr>
                <w:rFonts w:ascii="Times New Roman" w:eastAsia="Times New Roman" w:hAnsi="Times New Roman" w:cs="Times New Roman"/>
                <w:iCs/>
                <w:sz w:val="24"/>
                <w:szCs w:val="24"/>
                <w:lang w:eastAsia="et-EE"/>
              </w:rPr>
            </w:pPr>
            <w:r w:rsidRPr="006C1E43">
              <w:rPr>
                <w:rFonts w:ascii="Times New Roman" w:eastAsia="Times New Roman" w:hAnsi="Times New Roman" w:cs="Times New Roman"/>
                <w:iCs/>
                <w:sz w:val="24"/>
                <w:szCs w:val="24"/>
                <w:lang w:eastAsia="et-EE"/>
              </w:rPr>
              <w:t>2,53%</w:t>
            </w:r>
          </w:p>
        </w:tc>
      </w:tr>
      <w:tr w:rsidR="00345E08" w:rsidRPr="006C1E43" w14:paraId="505E11C1" w14:textId="77777777" w:rsidTr="003E2D63">
        <w:tc>
          <w:tcPr>
            <w:tcW w:w="2389" w:type="dxa"/>
          </w:tcPr>
          <w:p w14:paraId="5808EB28" w14:textId="77777777" w:rsidR="00345E08" w:rsidRPr="006C1E43" w:rsidRDefault="00345E08" w:rsidP="006152A0">
            <w:pPr>
              <w:tabs>
                <w:tab w:val="left" w:pos="284"/>
              </w:tabs>
              <w:jc w:val="both"/>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Tõlketeenus rahvusvahelise kaitse taotlejatele ja saajatele</w:t>
            </w:r>
          </w:p>
        </w:tc>
        <w:tc>
          <w:tcPr>
            <w:tcW w:w="1709" w:type="dxa"/>
          </w:tcPr>
          <w:p w14:paraId="69323A84" w14:textId="77777777" w:rsidR="00345E08" w:rsidRPr="006C1E43" w:rsidRDefault="00345E08" w:rsidP="006152A0">
            <w:pPr>
              <w:tabs>
                <w:tab w:val="left" w:pos="284"/>
              </w:tabs>
              <w:jc w:val="right"/>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216 000,00</w:t>
            </w:r>
          </w:p>
        </w:tc>
        <w:tc>
          <w:tcPr>
            <w:tcW w:w="1941" w:type="dxa"/>
          </w:tcPr>
          <w:p w14:paraId="46FBC3C0" w14:textId="77777777" w:rsidR="00345E08" w:rsidRPr="006C1E43" w:rsidRDefault="00345E08" w:rsidP="006152A0">
            <w:pPr>
              <w:tabs>
                <w:tab w:val="left" w:pos="284"/>
              </w:tabs>
              <w:jc w:val="right"/>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72 000,00</w:t>
            </w:r>
          </w:p>
        </w:tc>
        <w:tc>
          <w:tcPr>
            <w:tcW w:w="1564" w:type="dxa"/>
          </w:tcPr>
          <w:p w14:paraId="439188DF" w14:textId="77777777" w:rsidR="00345E08" w:rsidRPr="006C1E43" w:rsidRDefault="00345E08" w:rsidP="006152A0">
            <w:pPr>
              <w:tabs>
                <w:tab w:val="left" w:pos="284"/>
              </w:tabs>
              <w:jc w:val="right"/>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288 000,00</w:t>
            </w:r>
          </w:p>
        </w:tc>
        <w:tc>
          <w:tcPr>
            <w:tcW w:w="1458" w:type="dxa"/>
          </w:tcPr>
          <w:p w14:paraId="413CB0F9" w14:textId="77777777" w:rsidR="00345E08" w:rsidRPr="006C1E43" w:rsidRDefault="00345E08" w:rsidP="006152A0">
            <w:pPr>
              <w:tabs>
                <w:tab w:val="left" w:pos="284"/>
              </w:tabs>
              <w:jc w:val="right"/>
              <w:rPr>
                <w:rFonts w:ascii="Times New Roman" w:eastAsia="Times New Roman" w:hAnsi="Times New Roman" w:cs="Times New Roman"/>
                <w:iCs/>
                <w:sz w:val="24"/>
                <w:szCs w:val="24"/>
                <w:lang w:eastAsia="et-EE"/>
              </w:rPr>
            </w:pPr>
            <w:r w:rsidRPr="006C1E43">
              <w:rPr>
                <w:rFonts w:ascii="Times New Roman" w:eastAsia="Times New Roman" w:hAnsi="Times New Roman" w:cs="Times New Roman"/>
                <w:iCs/>
                <w:sz w:val="24"/>
                <w:szCs w:val="24"/>
                <w:lang w:eastAsia="et-EE"/>
              </w:rPr>
              <w:t>3%</w:t>
            </w:r>
          </w:p>
        </w:tc>
      </w:tr>
      <w:tr w:rsidR="00345E08" w:rsidRPr="006C1E43" w14:paraId="649FC80F" w14:textId="77777777" w:rsidTr="003E2D63">
        <w:tc>
          <w:tcPr>
            <w:tcW w:w="2389" w:type="dxa"/>
          </w:tcPr>
          <w:p w14:paraId="43DBF606" w14:textId="77777777" w:rsidR="00345E08" w:rsidRPr="006C1E43" w:rsidRDefault="00345E08" w:rsidP="006152A0">
            <w:pPr>
              <w:tabs>
                <w:tab w:val="left" w:pos="284"/>
              </w:tabs>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Tugiteenused rahvusvahelise kaitse taotlejatele</w:t>
            </w:r>
          </w:p>
        </w:tc>
        <w:tc>
          <w:tcPr>
            <w:tcW w:w="1709" w:type="dxa"/>
          </w:tcPr>
          <w:p w14:paraId="450D96F8" w14:textId="69F83397" w:rsidR="00547E86" w:rsidRPr="00547E86" w:rsidRDefault="00547E86" w:rsidP="006152A0">
            <w:pPr>
              <w:tabs>
                <w:tab w:val="left" w:pos="284"/>
              </w:tabs>
              <w:jc w:val="right"/>
              <w:rPr>
                <w:ins w:id="358" w:author="Ave Osman" w:date="2025-09-17T16:08:00Z"/>
                <w:rFonts w:ascii="Times New Roman" w:eastAsia="Times New Roman" w:hAnsi="Times New Roman" w:cs="Times New Roman"/>
                <w:iCs/>
                <w:color w:val="000000" w:themeColor="text1"/>
                <w:sz w:val="24"/>
                <w:szCs w:val="24"/>
                <w:lang w:eastAsia="et-EE"/>
              </w:rPr>
            </w:pPr>
            <w:ins w:id="359" w:author="Ave Osman" w:date="2025-09-17T16:08:00Z">
              <w:r w:rsidRPr="00547E86">
                <w:rPr>
                  <w:rFonts w:ascii="Times New Roman" w:eastAsia="Times New Roman" w:hAnsi="Times New Roman" w:cs="Times New Roman"/>
                  <w:iCs/>
                  <w:color w:val="000000" w:themeColor="text1"/>
                  <w:sz w:val="24"/>
                  <w:szCs w:val="24"/>
                  <w:lang w:eastAsia="et-EE"/>
                </w:rPr>
                <w:t>599 591,25</w:t>
              </w:r>
            </w:ins>
          </w:p>
          <w:p w14:paraId="687A2702" w14:textId="18AD2267" w:rsidR="00753FC6" w:rsidRPr="00547E86" w:rsidRDefault="00753FC6" w:rsidP="006152A0">
            <w:pPr>
              <w:tabs>
                <w:tab w:val="left" w:pos="284"/>
              </w:tabs>
              <w:jc w:val="right"/>
              <w:rPr>
                <w:rFonts w:ascii="Times New Roman" w:eastAsia="Times New Roman" w:hAnsi="Times New Roman" w:cs="Times New Roman"/>
                <w:iCs/>
                <w:color w:val="000000" w:themeColor="text1"/>
                <w:sz w:val="24"/>
                <w:szCs w:val="24"/>
                <w:lang w:eastAsia="et-EE"/>
              </w:rPr>
            </w:pPr>
            <w:del w:id="360" w:author="Ave Osman" w:date="2025-09-17T16:08:00Z">
              <w:r w:rsidRPr="00547E86" w:rsidDel="00547E86">
                <w:rPr>
                  <w:rFonts w:ascii="Times New Roman" w:eastAsia="Times New Roman" w:hAnsi="Times New Roman" w:cs="Times New Roman"/>
                  <w:iCs/>
                  <w:color w:val="000000" w:themeColor="text1"/>
                  <w:sz w:val="24"/>
                  <w:szCs w:val="24"/>
                  <w:lang w:eastAsia="et-EE"/>
                </w:rPr>
                <w:delText>345 916,40</w:delText>
              </w:r>
            </w:del>
          </w:p>
        </w:tc>
        <w:tc>
          <w:tcPr>
            <w:tcW w:w="1941" w:type="dxa"/>
          </w:tcPr>
          <w:p w14:paraId="48700D05" w14:textId="57F41679" w:rsidR="00547E86" w:rsidRDefault="00547E86" w:rsidP="006152A0">
            <w:pPr>
              <w:tabs>
                <w:tab w:val="left" w:pos="284"/>
              </w:tabs>
              <w:jc w:val="right"/>
              <w:rPr>
                <w:ins w:id="361" w:author="Ave Osman" w:date="2025-09-17T16:09:00Z"/>
                <w:rFonts w:ascii="Times New Roman" w:eastAsia="Times New Roman" w:hAnsi="Times New Roman" w:cs="Times New Roman"/>
                <w:iCs/>
                <w:color w:val="000000" w:themeColor="text1"/>
                <w:sz w:val="24"/>
                <w:szCs w:val="24"/>
                <w:lang w:eastAsia="et-EE"/>
              </w:rPr>
            </w:pPr>
            <w:ins w:id="362" w:author="Ave Osman" w:date="2025-09-17T16:09:00Z">
              <w:r>
                <w:rPr>
                  <w:rFonts w:ascii="Times New Roman" w:eastAsia="Times New Roman" w:hAnsi="Times New Roman" w:cs="Times New Roman"/>
                  <w:iCs/>
                  <w:color w:val="000000" w:themeColor="text1"/>
                  <w:sz w:val="24"/>
                  <w:szCs w:val="24"/>
                  <w:lang w:eastAsia="et-EE"/>
                </w:rPr>
                <w:t>199 863,75</w:t>
              </w:r>
            </w:ins>
          </w:p>
          <w:p w14:paraId="313767F8" w14:textId="678DDD4F" w:rsidR="00753FC6" w:rsidRPr="00547E86" w:rsidRDefault="00753FC6" w:rsidP="006152A0">
            <w:pPr>
              <w:tabs>
                <w:tab w:val="left" w:pos="284"/>
              </w:tabs>
              <w:jc w:val="right"/>
              <w:rPr>
                <w:rFonts w:ascii="Times New Roman" w:eastAsia="Times New Roman" w:hAnsi="Times New Roman" w:cs="Times New Roman"/>
                <w:iCs/>
                <w:color w:val="000000" w:themeColor="text1"/>
                <w:sz w:val="24"/>
                <w:szCs w:val="24"/>
                <w:lang w:eastAsia="et-EE"/>
              </w:rPr>
            </w:pPr>
            <w:del w:id="363" w:author="Ave Osman" w:date="2025-09-17T16:09:00Z">
              <w:r w:rsidRPr="00547E86" w:rsidDel="00547E86">
                <w:rPr>
                  <w:rFonts w:ascii="Times New Roman" w:eastAsia="Times New Roman" w:hAnsi="Times New Roman" w:cs="Times New Roman"/>
                  <w:iCs/>
                  <w:color w:val="000000" w:themeColor="text1"/>
                  <w:sz w:val="24"/>
                  <w:szCs w:val="24"/>
                  <w:lang w:eastAsia="et-EE"/>
                </w:rPr>
                <w:delText>115 305,48</w:delText>
              </w:r>
            </w:del>
          </w:p>
        </w:tc>
        <w:tc>
          <w:tcPr>
            <w:tcW w:w="1564" w:type="dxa"/>
          </w:tcPr>
          <w:p w14:paraId="4A645486" w14:textId="799D3C0E" w:rsidR="00547E86" w:rsidRDefault="00547E86" w:rsidP="006152A0">
            <w:pPr>
              <w:tabs>
                <w:tab w:val="left" w:pos="284"/>
              </w:tabs>
              <w:jc w:val="right"/>
              <w:rPr>
                <w:ins w:id="364" w:author="Ave Osman" w:date="2025-09-17T16:09:00Z"/>
                <w:rFonts w:ascii="Times New Roman" w:eastAsia="Times New Roman" w:hAnsi="Times New Roman" w:cs="Times New Roman"/>
                <w:iCs/>
                <w:color w:val="000000" w:themeColor="text1"/>
                <w:sz w:val="24"/>
                <w:szCs w:val="24"/>
                <w:lang w:eastAsia="et-EE"/>
              </w:rPr>
            </w:pPr>
            <w:ins w:id="365" w:author="Ave Osman" w:date="2025-09-17T16:09:00Z">
              <w:r>
                <w:rPr>
                  <w:rFonts w:ascii="Times New Roman" w:eastAsia="Times New Roman" w:hAnsi="Times New Roman" w:cs="Times New Roman"/>
                  <w:iCs/>
                  <w:color w:val="000000" w:themeColor="text1"/>
                  <w:sz w:val="24"/>
                  <w:szCs w:val="24"/>
                  <w:lang w:eastAsia="et-EE"/>
                </w:rPr>
                <w:t>799 455,00</w:t>
              </w:r>
            </w:ins>
          </w:p>
          <w:p w14:paraId="359C72AE" w14:textId="4ADAE3DC" w:rsidR="00345E08" w:rsidRPr="006C1E43" w:rsidRDefault="00753FC6" w:rsidP="006152A0">
            <w:pPr>
              <w:tabs>
                <w:tab w:val="left" w:pos="284"/>
              </w:tabs>
              <w:jc w:val="right"/>
              <w:rPr>
                <w:rFonts w:ascii="Times New Roman" w:eastAsia="Times New Roman" w:hAnsi="Times New Roman" w:cs="Times New Roman"/>
                <w:iCs/>
                <w:color w:val="000000" w:themeColor="text1"/>
                <w:sz w:val="24"/>
                <w:szCs w:val="24"/>
                <w:lang w:eastAsia="et-EE"/>
              </w:rPr>
            </w:pPr>
            <w:del w:id="366" w:author="Ave Osman" w:date="2025-09-17T16:09:00Z">
              <w:r w:rsidRPr="006C1E43" w:rsidDel="00547E86">
                <w:rPr>
                  <w:rFonts w:ascii="Times New Roman" w:eastAsia="Times New Roman" w:hAnsi="Times New Roman" w:cs="Times New Roman"/>
                  <w:iCs/>
                  <w:color w:val="000000" w:themeColor="text1"/>
                  <w:sz w:val="24"/>
                  <w:szCs w:val="24"/>
                  <w:lang w:eastAsia="et-EE"/>
                </w:rPr>
                <w:delText>461 221,88</w:delText>
              </w:r>
            </w:del>
          </w:p>
        </w:tc>
        <w:tc>
          <w:tcPr>
            <w:tcW w:w="1458" w:type="dxa"/>
          </w:tcPr>
          <w:p w14:paraId="4DE85207" w14:textId="77777777" w:rsidR="00345E08" w:rsidRPr="006C1E43" w:rsidRDefault="00345E08" w:rsidP="006152A0">
            <w:pPr>
              <w:tabs>
                <w:tab w:val="left" w:pos="284"/>
              </w:tabs>
              <w:jc w:val="right"/>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sz w:val="24"/>
                <w:szCs w:val="24"/>
                <w:lang w:eastAsia="et-EE"/>
              </w:rPr>
              <w:t>7%</w:t>
            </w:r>
          </w:p>
        </w:tc>
      </w:tr>
      <w:tr w:rsidR="00345E08" w:rsidRPr="006C1E43" w14:paraId="6742129F" w14:textId="77777777" w:rsidTr="003E2D63">
        <w:tc>
          <w:tcPr>
            <w:tcW w:w="2389" w:type="dxa"/>
          </w:tcPr>
          <w:p w14:paraId="60CAC868" w14:textId="77777777" w:rsidR="00345E08" w:rsidRPr="006C1E43" w:rsidRDefault="00345E08" w:rsidP="006152A0">
            <w:pPr>
              <w:tabs>
                <w:tab w:val="left" w:pos="284"/>
              </w:tabs>
              <w:jc w:val="both"/>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Varjupaigavaldkonna IT arenduste ülalpidamiskulu</w:t>
            </w:r>
          </w:p>
        </w:tc>
        <w:tc>
          <w:tcPr>
            <w:tcW w:w="1709" w:type="dxa"/>
          </w:tcPr>
          <w:p w14:paraId="5E771944" w14:textId="77777777" w:rsidR="00345E08" w:rsidRPr="006C1E43" w:rsidRDefault="00345E08" w:rsidP="006152A0">
            <w:pPr>
              <w:tabs>
                <w:tab w:val="left" w:pos="284"/>
              </w:tabs>
              <w:jc w:val="right"/>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232 091,37</w:t>
            </w:r>
          </w:p>
        </w:tc>
        <w:tc>
          <w:tcPr>
            <w:tcW w:w="1941" w:type="dxa"/>
          </w:tcPr>
          <w:p w14:paraId="1A113D97" w14:textId="77777777" w:rsidR="00345E08" w:rsidRPr="006C1E43" w:rsidRDefault="00345E08" w:rsidP="006152A0">
            <w:pPr>
              <w:tabs>
                <w:tab w:val="left" w:pos="284"/>
              </w:tabs>
              <w:jc w:val="right"/>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77 363,79</w:t>
            </w:r>
          </w:p>
        </w:tc>
        <w:tc>
          <w:tcPr>
            <w:tcW w:w="1564" w:type="dxa"/>
          </w:tcPr>
          <w:p w14:paraId="2274954F" w14:textId="77777777" w:rsidR="00345E08" w:rsidRPr="006C1E43" w:rsidRDefault="00345E08" w:rsidP="006152A0">
            <w:pPr>
              <w:tabs>
                <w:tab w:val="left" w:pos="284"/>
              </w:tabs>
              <w:jc w:val="right"/>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color w:val="000000" w:themeColor="text1"/>
                <w:sz w:val="24"/>
                <w:szCs w:val="24"/>
                <w:lang w:eastAsia="et-EE"/>
              </w:rPr>
              <w:t>309 455,16</w:t>
            </w:r>
          </w:p>
        </w:tc>
        <w:tc>
          <w:tcPr>
            <w:tcW w:w="1458" w:type="dxa"/>
          </w:tcPr>
          <w:p w14:paraId="6D90CE2A" w14:textId="77777777" w:rsidR="00345E08" w:rsidRPr="006C1E43" w:rsidRDefault="00345E08" w:rsidP="006152A0">
            <w:pPr>
              <w:tabs>
                <w:tab w:val="left" w:pos="284"/>
              </w:tabs>
              <w:jc w:val="right"/>
              <w:rPr>
                <w:rFonts w:ascii="Times New Roman" w:eastAsia="Times New Roman" w:hAnsi="Times New Roman" w:cs="Times New Roman"/>
                <w:iCs/>
                <w:color w:val="000000" w:themeColor="text1"/>
                <w:sz w:val="24"/>
                <w:szCs w:val="24"/>
                <w:lang w:eastAsia="et-EE"/>
              </w:rPr>
            </w:pPr>
            <w:r w:rsidRPr="006C1E43">
              <w:rPr>
                <w:rFonts w:ascii="Times New Roman" w:eastAsia="Times New Roman" w:hAnsi="Times New Roman" w:cs="Times New Roman"/>
                <w:iCs/>
                <w:sz w:val="24"/>
                <w:szCs w:val="24"/>
                <w:lang w:eastAsia="et-EE"/>
              </w:rPr>
              <w:t>0%</w:t>
            </w:r>
          </w:p>
        </w:tc>
      </w:tr>
    </w:tbl>
    <w:bookmarkEnd w:id="354"/>
    <w:p w14:paraId="6CD15738" w14:textId="21353BD1" w:rsidR="00345E08" w:rsidRPr="006C1E43" w:rsidDel="00B14985" w:rsidRDefault="003E2D63" w:rsidP="00345E08">
      <w:pPr>
        <w:tabs>
          <w:tab w:val="left" w:pos="284"/>
        </w:tabs>
        <w:spacing w:after="0" w:line="240" w:lineRule="auto"/>
        <w:jc w:val="both"/>
        <w:rPr>
          <w:del w:id="367" w:author="Ave Osman" w:date="2025-09-16T11:33:00Z"/>
          <w:rFonts w:ascii="Times New Roman" w:hAnsi="Times New Roman" w:cs="Times New Roman"/>
          <w:sz w:val="24"/>
          <w:szCs w:val="24"/>
        </w:rPr>
      </w:pPr>
      <w:del w:id="368" w:author="Ave Osman" w:date="2025-09-16T11:33:00Z">
        <w:r w:rsidRPr="006C1E43" w:rsidDel="00B14985">
          <w:rPr>
            <w:rFonts w:ascii="Times New Roman" w:hAnsi="Times New Roman" w:cs="Times New Roman"/>
            <w:sz w:val="24"/>
            <w:szCs w:val="24"/>
          </w:rPr>
          <w:delText>(</w:delText>
        </w:r>
        <w:r w:rsidRPr="006C1E43" w:rsidDel="00B14985">
          <w:rPr>
            <w:rFonts w:ascii="Times New Roman" w:hAnsi="Times New Roman" w:cs="Times New Roman"/>
            <w:i/>
            <w:iCs/>
            <w:sz w:val="24"/>
            <w:szCs w:val="24"/>
          </w:rPr>
          <w:delText>muudetud siseministri 21.06.2024 käskkirjaga nr 1-3/67</w:delText>
        </w:r>
        <w:r w:rsidRPr="006C1E43" w:rsidDel="00B14985">
          <w:rPr>
            <w:rFonts w:ascii="Times New Roman" w:hAnsi="Times New Roman" w:cs="Times New Roman"/>
            <w:sz w:val="24"/>
            <w:szCs w:val="24"/>
          </w:rPr>
          <w:delText>)</w:delText>
        </w:r>
      </w:del>
    </w:p>
    <w:p w14:paraId="50C97663" w14:textId="0EAF5C1A" w:rsidR="003E2D63" w:rsidRDefault="00EE3395" w:rsidP="00345E08">
      <w:pPr>
        <w:tabs>
          <w:tab w:val="left" w:pos="284"/>
        </w:tabs>
        <w:spacing w:after="0" w:line="240" w:lineRule="auto"/>
        <w:jc w:val="both"/>
        <w:rPr>
          <w:ins w:id="369" w:author="Ave Osman" w:date="2025-09-16T11:24:00Z"/>
          <w:rFonts w:ascii="Times New Roman" w:hAnsi="Times New Roman" w:cs="Times New Roman"/>
          <w:sz w:val="24"/>
          <w:szCs w:val="24"/>
        </w:rPr>
      </w:pPr>
      <w:ins w:id="370" w:author="Ave Osman" w:date="2025-09-16T11:24:00Z">
        <w:r w:rsidRPr="0059692D">
          <w:rPr>
            <w:rFonts w:ascii="Times New Roman" w:hAnsi="Times New Roman" w:cs="Times New Roman"/>
            <w:sz w:val="24"/>
            <w:szCs w:val="24"/>
          </w:rPr>
          <w:t>(</w:t>
        </w:r>
        <w:r w:rsidRPr="0059692D">
          <w:rPr>
            <w:rFonts w:ascii="Times New Roman" w:hAnsi="Times New Roman" w:cs="Times New Roman"/>
            <w:i/>
            <w:iCs/>
            <w:sz w:val="24"/>
            <w:szCs w:val="24"/>
          </w:rPr>
          <w:t>muudetud siseministri pp.kk.aaaa käskkirjaga nr 1-3/X</w:t>
        </w:r>
        <w:r w:rsidRPr="0059692D">
          <w:rPr>
            <w:rFonts w:ascii="Times New Roman" w:hAnsi="Times New Roman" w:cs="Times New Roman"/>
            <w:sz w:val="24"/>
            <w:szCs w:val="24"/>
          </w:rPr>
          <w:t>)</w:t>
        </w:r>
      </w:ins>
    </w:p>
    <w:p w14:paraId="38874D2A" w14:textId="77777777" w:rsidR="00EE3395" w:rsidRPr="006C1E43" w:rsidRDefault="00EE3395" w:rsidP="00345E08">
      <w:pPr>
        <w:tabs>
          <w:tab w:val="left" w:pos="284"/>
        </w:tabs>
        <w:spacing w:after="0" w:line="240" w:lineRule="auto"/>
        <w:jc w:val="both"/>
        <w:rPr>
          <w:rFonts w:ascii="Times New Roman" w:eastAsia="Times New Roman" w:hAnsi="Times New Roman" w:cs="Times New Roman"/>
          <w:i/>
          <w:color w:val="000000" w:themeColor="text1"/>
          <w:sz w:val="24"/>
          <w:szCs w:val="24"/>
          <w:lang w:eastAsia="et-EE"/>
        </w:rPr>
      </w:pPr>
    </w:p>
    <w:p w14:paraId="360BEA0B" w14:textId="77777777" w:rsidR="00345E08" w:rsidRPr="006C1E43" w:rsidRDefault="00345E08" w:rsidP="00345E08">
      <w:pPr>
        <w:pStyle w:val="ListParagraph"/>
        <w:numPr>
          <w:ilvl w:val="0"/>
          <w:numId w:val="2"/>
        </w:numPr>
        <w:spacing w:after="0" w:line="240" w:lineRule="auto"/>
        <w:ind w:left="567" w:hanging="567"/>
        <w:jc w:val="both"/>
        <w:rPr>
          <w:rFonts w:ascii="Times New Roman" w:eastAsia="Times New Roman" w:hAnsi="Times New Roman" w:cs="Times New Roman"/>
          <w:i/>
          <w:color w:val="000000" w:themeColor="text1"/>
          <w:sz w:val="24"/>
          <w:szCs w:val="24"/>
        </w:rPr>
      </w:pPr>
      <w:bookmarkStart w:id="371" w:name="_Hlk119403502"/>
      <w:r w:rsidRPr="006C1E43">
        <w:rPr>
          <w:rFonts w:ascii="Times New Roman" w:eastAsia="Times New Roman" w:hAnsi="Times New Roman" w:cs="Times New Roman"/>
          <w:b/>
          <w:color w:val="000000" w:themeColor="text1"/>
          <w:sz w:val="24"/>
          <w:szCs w:val="24"/>
        </w:rPr>
        <w:t>Korraldusasutus, rakendusasutus, rakendusüksus</w:t>
      </w:r>
    </w:p>
    <w:p w14:paraId="021E74A7" w14:textId="77777777" w:rsidR="00345E08" w:rsidRPr="006C1E43" w:rsidRDefault="00345E08" w:rsidP="00345E08">
      <w:pPr>
        <w:spacing w:after="0" w:line="240" w:lineRule="auto"/>
        <w:ind w:left="567"/>
        <w:jc w:val="both"/>
        <w:rPr>
          <w:rFonts w:ascii="Times New Roman" w:eastAsia="Times New Roman" w:hAnsi="Times New Roman" w:cs="Times New Roman"/>
          <w:iCs/>
          <w:color w:val="000000" w:themeColor="text1"/>
          <w:sz w:val="24"/>
          <w:szCs w:val="24"/>
        </w:rPr>
      </w:pPr>
      <w:r w:rsidRPr="006C1E43">
        <w:rPr>
          <w:rFonts w:ascii="Times New Roman" w:eastAsia="Times New Roman" w:hAnsi="Times New Roman" w:cs="Times New Roman"/>
          <w:iCs/>
          <w:color w:val="000000" w:themeColor="text1"/>
          <w:sz w:val="24"/>
          <w:szCs w:val="24"/>
        </w:rPr>
        <w:t>Korraldusasutuse, rakendusasutuse ja rakendusüksuse ülesandeid täidab SiM. Ülesandeid ei delegeerita.</w:t>
      </w:r>
    </w:p>
    <w:p w14:paraId="656DD72C" w14:textId="77777777" w:rsidR="00345E08" w:rsidRPr="006C1E43" w:rsidRDefault="00345E08" w:rsidP="00345E08">
      <w:pPr>
        <w:spacing w:after="0" w:line="240" w:lineRule="auto"/>
        <w:ind w:left="567"/>
        <w:jc w:val="both"/>
        <w:rPr>
          <w:rFonts w:ascii="Times New Roman" w:eastAsia="Times New Roman" w:hAnsi="Times New Roman" w:cs="Times New Roman"/>
          <w:iCs/>
          <w:color w:val="000000" w:themeColor="text1"/>
          <w:sz w:val="24"/>
          <w:szCs w:val="24"/>
        </w:rPr>
      </w:pPr>
    </w:p>
    <w:p w14:paraId="41E4AF25" w14:textId="77777777" w:rsidR="00345E08" w:rsidRPr="006C1E43" w:rsidRDefault="00345E08" w:rsidP="00345E08">
      <w:pPr>
        <w:spacing w:after="0" w:line="240" w:lineRule="auto"/>
        <w:ind w:left="567"/>
        <w:contextualSpacing/>
        <w:jc w:val="both"/>
        <w:rPr>
          <w:rFonts w:ascii="Times New Roman" w:eastAsia="Times New Roman" w:hAnsi="Times New Roman" w:cs="Times New Roman"/>
          <w:iCs/>
          <w:color w:val="000000" w:themeColor="text1"/>
          <w:sz w:val="24"/>
          <w:szCs w:val="24"/>
        </w:rPr>
      </w:pPr>
      <w:r w:rsidRPr="006C1E43">
        <w:rPr>
          <w:rFonts w:ascii="Times New Roman" w:eastAsia="Times New Roman" w:hAnsi="Times New Roman" w:cs="Times New Roman"/>
          <w:sz w:val="24"/>
          <w:szCs w:val="24"/>
          <w:lang w:eastAsia="et-EE"/>
        </w:rPr>
        <w:t>SiM sisestab elluviija edastatud teabe alusel käesolevas TATis sätestatud projektide info struktuuritoetuste registrisse ja avab projekti.</w:t>
      </w:r>
      <w:r w:rsidRPr="006C1E43">
        <w:rPr>
          <w:rFonts w:ascii="Segoe UI" w:eastAsia="Times New Roman" w:hAnsi="Segoe UI" w:cs="Segoe UI"/>
          <w:color w:val="000000"/>
          <w:sz w:val="20"/>
          <w:szCs w:val="20"/>
          <w:lang w:eastAsia="et-EE"/>
        </w:rPr>
        <w:t xml:space="preserve"> </w:t>
      </w:r>
    </w:p>
    <w:bookmarkEnd w:id="371"/>
    <w:p w14:paraId="7D1FE818" w14:textId="77777777" w:rsidR="00345E08" w:rsidRPr="006C1E43" w:rsidRDefault="00345E08" w:rsidP="00345E08">
      <w:pPr>
        <w:tabs>
          <w:tab w:val="left" w:pos="284"/>
        </w:tabs>
        <w:spacing w:after="0" w:line="240" w:lineRule="auto"/>
        <w:jc w:val="both"/>
        <w:rPr>
          <w:rFonts w:ascii="Times New Roman" w:eastAsia="Times New Roman" w:hAnsi="Times New Roman" w:cs="Times New Roman"/>
          <w:iCs/>
          <w:color w:val="000000" w:themeColor="text1"/>
          <w:sz w:val="24"/>
          <w:szCs w:val="24"/>
          <w:lang w:eastAsia="et-EE"/>
        </w:rPr>
      </w:pPr>
    </w:p>
    <w:p w14:paraId="4C17CFC3" w14:textId="77777777" w:rsidR="00345E08" w:rsidRPr="006C1E43" w:rsidRDefault="00345E08" w:rsidP="00345E08">
      <w:pPr>
        <w:pStyle w:val="ListParagraph"/>
        <w:numPr>
          <w:ilvl w:val="0"/>
          <w:numId w:val="2"/>
        </w:numPr>
        <w:tabs>
          <w:tab w:val="left" w:pos="567"/>
        </w:tabs>
        <w:spacing w:after="90" w:line="240" w:lineRule="auto"/>
        <w:ind w:left="0" w:firstLine="0"/>
        <w:jc w:val="both"/>
        <w:rPr>
          <w:rFonts w:ascii="Times New Roman" w:eastAsia="Times New Roman" w:hAnsi="Times New Roman" w:cs="Times New Roman"/>
          <w:i/>
          <w:color w:val="000000" w:themeColor="text1"/>
          <w:sz w:val="24"/>
          <w:szCs w:val="24"/>
          <w:lang w:eastAsia="et-EE"/>
        </w:rPr>
      </w:pPr>
      <w:bookmarkStart w:id="372" w:name="_Toc390093270"/>
      <w:r w:rsidRPr="006C1E43">
        <w:rPr>
          <w:rFonts w:ascii="Times New Roman" w:eastAsia="Times New Roman" w:hAnsi="Times New Roman" w:cs="Times New Roman"/>
          <w:b/>
          <w:bCs/>
          <w:color w:val="000000" w:themeColor="text1"/>
          <w:kern w:val="32"/>
          <w:sz w:val="24"/>
          <w:szCs w:val="24"/>
        </w:rPr>
        <w:t>Kulude abikõlblikkus</w:t>
      </w:r>
      <w:bookmarkEnd w:id="372"/>
      <w:r w:rsidRPr="006C1E43">
        <w:rPr>
          <w:rFonts w:ascii="Times New Roman" w:eastAsia="Times New Roman" w:hAnsi="Times New Roman" w:cs="Times New Roman"/>
          <w:b/>
          <w:bCs/>
          <w:color w:val="000000" w:themeColor="text1"/>
          <w:kern w:val="32"/>
          <w:sz w:val="24"/>
          <w:szCs w:val="24"/>
        </w:rPr>
        <w:t xml:space="preserve"> </w:t>
      </w:r>
    </w:p>
    <w:p w14:paraId="488A4D2C" w14:textId="77777777" w:rsidR="00345E08" w:rsidRPr="006C1E43" w:rsidRDefault="00345E08" w:rsidP="00345E08">
      <w:pPr>
        <w:pStyle w:val="ListParagraph"/>
        <w:numPr>
          <w:ilvl w:val="1"/>
          <w:numId w:val="2"/>
        </w:numPr>
        <w:spacing w:line="240" w:lineRule="auto"/>
        <w:ind w:left="567" w:hanging="567"/>
        <w:jc w:val="both"/>
        <w:rPr>
          <w:rFonts w:ascii="Times New Roman" w:hAnsi="Times New Roman" w:cs="Times New Roman"/>
          <w:sz w:val="24"/>
          <w:szCs w:val="24"/>
        </w:rPr>
      </w:pPr>
      <w:bookmarkStart w:id="373" w:name="_Hlk119403539"/>
      <w:r w:rsidRPr="006C1E43">
        <w:rPr>
          <w:rFonts w:ascii="Times New Roman" w:hAnsi="Times New Roman" w:cs="Times New Roman"/>
          <w:sz w:val="24"/>
          <w:szCs w:val="24"/>
        </w:rPr>
        <w:t xml:space="preserve">Abikõlblike kulude kindlaks määramisel lähtutakse Vabariigi Valitsuse 12. mai 2022. a määruse nr 55 „Perioodi 2021–2027 Euroopa Liidu ühtekuuluvuspoliitika ja siseturvalisuspoliitika fondide rakenduskavade vahendite andmise ja kasutamise üldised tingimused“ (edaspidi </w:t>
      </w:r>
      <w:r w:rsidRPr="006C1E43">
        <w:rPr>
          <w:rFonts w:ascii="Times New Roman" w:hAnsi="Times New Roman" w:cs="Times New Roman"/>
          <w:i/>
          <w:iCs/>
          <w:sz w:val="24"/>
          <w:szCs w:val="24"/>
        </w:rPr>
        <w:t>ühendmäärus</w:t>
      </w:r>
      <w:r w:rsidRPr="006C1E43">
        <w:rPr>
          <w:rFonts w:ascii="Times New Roman" w:hAnsi="Times New Roman" w:cs="Times New Roman"/>
          <w:sz w:val="24"/>
          <w:szCs w:val="24"/>
        </w:rPr>
        <w:t>) §-dest 15–17 ja 21.</w:t>
      </w:r>
    </w:p>
    <w:p w14:paraId="7CBF68F2" w14:textId="77777777" w:rsidR="00345E08" w:rsidRPr="006C1E43" w:rsidRDefault="00345E08" w:rsidP="00345E08">
      <w:pPr>
        <w:pStyle w:val="ListParagraph"/>
        <w:numPr>
          <w:ilvl w:val="1"/>
          <w:numId w:val="2"/>
        </w:numPr>
        <w:spacing w:line="240" w:lineRule="auto"/>
        <w:ind w:left="567" w:hanging="567"/>
        <w:jc w:val="both"/>
        <w:rPr>
          <w:rFonts w:ascii="Times New Roman" w:hAnsi="Times New Roman" w:cs="Times New Roman"/>
          <w:sz w:val="24"/>
          <w:szCs w:val="24"/>
        </w:rPr>
      </w:pPr>
      <w:r w:rsidRPr="006C1E43">
        <w:rPr>
          <w:rFonts w:ascii="Times New Roman" w:hAnsi="Times New Roman" w:cs="Times New Roman"/>
          <w:sz w:val="24"/>
          <w:szCs w:val="24"/>
        </w:rPr>
        <w:t xml:space="preserve">Kaudsed kulud on ühendmääruse § 21 lõikes 5 nimetatud üldkulud ja § 21 lõikes 6 nimetatud tegevustega seotud § 16 lõikes 1 nimetatud personalikulud. Kaudseid kulusid hüvitatakse ühtse määra alusel vastavalt punktis 5 toodud protsendile abikõlblikest otsestest kuludest. </w:t>
      </w:r>
    </w:p>
    <w:p w14:paraId="562A158E" w14:textId="77777777" w:rsidR="00345E08" w:rsidRPr="006C1E43" w:rsidRDefault="00345E08" w:rsidP="00345E08">
      <w:pPr>
        <w:pStyle w:val="ListParagraph"/>
        <w:numPr>
          <w:ilvl w:val="1"/>
          <w:numId w:val="2"/>
        </w:numPr>
        <w:spacing w:line="240" w:lineRule="auto"/>
        <w:ind w:left="567" w:hanging="567"/>
        <w:rPr>
          <w:rFonts w:ascii="Times New Roman" w:hAnsi="Times New Roman" w:cs="Times New Roman"/>
          <w:sz w:val="24"/>
          <w:szCs w:val="24"/>
        </w:rPr>
      </w:pPr>
      <w:r w:rsidRPr="006C1E43">
        <w:rPr>
          <w:rFonts w:ascii="Times New Roman" w:hAnsi="Times New Roman" w:cs="Times New Roman"/>
          <w:sz w:val="24"/>
          <w:szCs w:val="24"/>
        </w:rPr>
        <w:t>Kaudseid kulusid ei pea tõendama.</w:t>
      </w:r>
    </w:p>
    <w:bookmarkEnd w:id="373"/>
    <w:p w14:paraId="2789DC5A" w14:textId="77777777" w:rsidR="00345E08" w:rsidRPr="006C1E43" w:rsidRDefault="00345E08" w:rsidP="00345E08">
      <w:pPr>
        <w:pStyle w:val="ListParagraph"/>
        <w:numPr>
          <w:ilvl w:val="1"/>
          <w:numId w:val="2"/>
        </w:numPr>
        <w:spacing w:line="240" w:lineRule="auto"/>
        <w:ind w:left="567" w:hanging="567"/>
        <w:jc w:val="both"/>
        <w:rPr>
          <w:rFonts w:ascii="Times New Roman" w:hAnsi="Times New Roman" w:cs="Times New Roman"/>
          <w:sz w:val="24"/>
          <w:szCs w:val="24"/>
        </w:rPr>
      </w:pPr>
      <w:r w:rsidRPr="006C1E43">
        <w:rPr>
          <w:rFonts w:ascii="Times New Roman" w:hAnsi="Times New Roman" w:cs="Times New Roman"/>
          <w:sz w:val="24"/>
          <w:szCs w:val="24"/>
        </w:rPr>
        <w:t>Abikõlblikud otsesed kulud on tegevuste elluviimiseks vajalikud kulud ning on kirjeldatud punktis 2 projektide all. Projekti juhtimisega seotud personalikulud võivad moodustada üldiselt kuni 10% projekti eelarvest, v.a punktis 2.4 kirjeldatud projekti puhul.</w:t>
      </w:r>
    </w:p>
    <w:p w14:paraId="6ED73485" w14:textId="77777777" w:rsidR="00345E08" w:rsidRPr="006C1E43" w:rsidRDefault="00345E08" w:rsidP="00345E08">
      <w:pPr>
        <w:pStyle w:val="ListParagraph"/>
        <w:numPr>
          <w:ilvl w:val="1"/>
          <w:numId w:val="2"/>
        </w:numPr>
        <w:spacing w:line="240" w:lineRule="auto"/>
        <w:ind w:left="567" w:hanging="567"/>
        <w:jc w:val="both"/>
        <w:rPr>
          <w:rFonts w:ascii="Times New Roman" w:hAnsi="Times New Roman" w:cs="Times New Roman"/>
          <w:sz w:val="24"/>
          <w:szCs w:val="24"/>
        </w:rPr>
      </w:pPr>
      <w:r w:rsidRPr="006C1E43">
        <w:rPr>
          <w:rFonts w:ascii="Times New Roman" w:hAnsi="Times New Roman" w:cs="Times New Roman"/>
          <w:sz w:val="24"/>
          <w:szCs w:val="24"/>
        </w:rPr>
        <w:t>Elluviija peab tagama IKT seadmete ja süsteemide sihtotstarbelise kasutamise vähemalt 3 aastat pärast üleandmise-vastuvõtmise akti allkirjastamist.</w:t>
      </w:r>
    </w:p>
    <w:p w14:paraId="5106CBA0" w14:textId="77777777" w:rsidR="00345E08" w:rsidRPr="006F7A66" w:rsidRDefault="00345E08" w:rsidP="00345E08">
      <w:pPr>
        <w:pStyle w:val="ListParagraph"/>
        <w:numPr>
          <w:ilvl w:val="1"/>
          <w:numId w:val="2"/>
        </w:numPr>
        <w:spacing w:line="240" w:lineRule="auto"/>
        <w:ind w:left="567" w:hanging="567"/>
        <w:rPr>
          <w:ins w:id="374" w:author="Ave Osman" w:date="2025-09-15T15:04:00Z"/>
          <w:rFonts w:ascii="Times New Roman" w:eastAsiaTheme="minorEastAsia" w:hAnsi="Times New Roman" w:cs="Times New Roman"/>
          <w:kern w:val="24"/>
          <w:sz w:val="24"/>
          <w:szCs w:val="24"/>
        </w:rPr>
      </w:pPr>
      <w:r w:rsidRPr="006C1E43">
        <w:rPr>
          <w:rFonts w:ascii="Times New Roman" w:eastAsiaTheme="minorEastAsia" w:hAnsi="Times New Roman" w:cs="Times New Roman"/>
          <w:kern w:val="24"/>
          <w:sz w:val="24"/>
          <w:szCs w:val="24"/>
        </w:rPr>
        <w:t>Mitteabikõlblikud on ühendmääruse §-s 17 sätestatud kulud.</w:t>
      </w:r>
    </w:p>
    <w:p w14:paraId="02CF7C49" w14:textId="5920DF33" w:rsidR="006F7A66" w:rsidRPr="006C1E43" w:rsidRDefault="006F7A66" w:rsidP="00345E08">
      <w:pPr>
        <w:pStyle w:val="ListParagraph"/>
        <w:numPr>
          <w:ilvl w:val="1"/>
          <w:numId w:val="2"/>
        </w:numPr>
        <w:spacing w:line="240" w:lineRule="auto"/>
        <w:ind w:left="567" w:hanging="567"/>
        <w:rPr>
          <w:rFonts w:ascii="Times New Roman" w:hAnsi="Times New Roman" w:cs="Times New Roman"/>
          <w:sz w:val="24"/>
          <w:szCs w:val="24"/>
        </w:rPr>
      </w:pPr>
      <w:bookmarkStart w:id="375" w:name="_Hlk208914368"/>
      <w:ins w:id="376" w:author="Ave Osman" w:date="2025-09-15T15:04:00Z">
        <w:r w:rsidRPr="006F7A66">
          <w:rPr>
            <w:rFonts w:ascii="Times New Roman" w:eastAsia="Times New Roman" w:hAnsi="Times New Roman" w:cs="Times New Roman"/>
            <w:sz w:val="24"/>
            <w:szCs w:val="24"/>
          </w:rPr>
          <w:t>Kulud ei tohi tekkida ega olla makstud pärast abikõlblikkuse perioodi lõppu</w:t>
        </w:r>
      </w:ins>
      <w:ins w:id="377" w:author="Ave Osman" w:date="2025-09-15T15:05:00Z">
        <w:r w:rsidR="001D20AE">
          <w:rPr>
            <w:rFonts w:ascii="Times New Roman" w:eastAsia="Times New Roman" w:hAnsi="Times New Roman" w:cs="Times New Roman"/>
            <w:sz w:val="24"/>
            <w:szCs w:val="24"/>
          </w:rPr>
          <w:t xml:space="preserve"> (31. detsember 2029)</w:t>
        </w:r>
      </w:ins>
      <w:ins w:id="378" w:author="Ave Osman" w:date="2025-09-15T15:04:00Z">
        <w:r w:rsidRPr="006F7A66">
          <w:rPr>
            <w:rFonts w:ascii="Times New Roman" w:eastAsia="Times New Roman" w:hAnsi="Times New Roman" w:cs="Times New Roman"/>
            <w:sz w:val="24"/>
            <w:szCs w:val="24"/>
          </w:rPr>
          <w:t>.</w:t>
        </w:r>
      </w:ins>
      <w:ins w:id="379" w:author="Ave Osman" w:date="2025-09-16T11:27:00Z">
        <w:r w:rsidR="00EE3395">
          <w:rPr>
            <w:rFonts w:ascii="Times New Roman" w:eastAsia="Times New Roman" w:hAnsi="Times New Roman" w:cs="Times New Roman"/>
            <w:sz w:val="24"/>
            <w:szCs w:val="24"/>
          </w:rPr>
          <w:t xml:space="preserve">  </w:t>
        </w:r>
        <w:r w:rsidR="00EE3395" w:rsidRPr="0059692D">
          <w:rPr>
            <w:rFonts w:ascii="Times New Roman" w:hAnsi="Times New Roman" w:cs="Times New Roman"/>
            <w:sz w:val="24"/>
            <w:szCs w:val="24"/>
          </w:rPr>
          <w:t>(</w:t>
        </w:r>
        <w:r w:rsidR="00EE3395" w:rsidRPr="0059692D">
          <w:rPr>
            <w:rFonts w:ascii="Times New Roman" w:hAnsi="Times New Roman" w:cs="Times New Roman"/>
            <w:i/>
            <w:iCs/>
            <w:sz w:val="24"/>
            <w:szCs w:val="24"/>
          </w:rPr>
          <w:t>muudetud siseministri pp.kk.aaaa käskkirjaga nr 1-3/X</w:t>
        </w:r>
        <w:r w:rsidR="00EE3395" w:rsidRPr="0059692D">
          <w:rPr>
            <w:rFonts w:ascii="Times New Roman" w:hAnsi="Times New Roman" w:cs="Times New Roman"/>
            <w:sz w:val="24"/>
            <w:szCs w:val="24"/>
          </w:rPr>
          <w:t>)</w:t>
        </w:r>
      </w:ins>
    </w:p>
    <w:bookmarkEnd w:id="375"/>
    <w:p w14:paraId="0CBE95F7" w14:textId="77777777" w:rsidR="00345E08" w:rsidRPr="006C1E43" w:rsidRDefault="00345E08" w:rsidP="00345E08">
      <w:pPr>
        <w:pStyle w:val="ListParagraph"/>
        <w:spacing w:line="240" w:lineRule="auto"/>
        <w:ind w:left="0"/>
        <w:rPr>
          <w:rFonts w:ascii="Times New Roman" w:hAnsi="Times New Roman" w:cs="Times New Roman"/>
          <w:sz w:val="24"/>
          <w:szCs w:val="24"/>
        </w:rPr>
      </w:pPr>
    </w:p>
    <w:p w14:paraId="068BDA3C" w14:textId="77777777" w:rsidR="00345E08" w:rsidRPr="006C1E43" w:rsidRDefault="00345E08" w:rsidP="00345E08">
      <w:pPr>
        <w:pStyle w:val="ListParagraph"/>
        <w:numPr>
          <w:ilvl w:val="0"/>
          <w:numId w:val="2"/>
        </w:numPr>
        <w:spacing w:line="240" w:lineRule="auto"/>
        <w:ind w:left="567" w:hanging="567"/>
        <w:rPr>
          <w:rFonts w:ascii="Times New Roman" w:hAnsi="Times New Roman" w:cs="Times New Roman"/>
          <w:b/>
          <w:bCs/>
          <w:sz w:val="24"/>
          <w:szCs w:val="24"/>
        </w:rPr>
      </w:pPr>
      <w:r w:rsidRPr="006C1E43">
        <w:rPr>
          <w:rFonts w:ascii="Times New Roman" w:hAnsi="Times New Roman" w:cs="Times New Roman"/>
          <w:b/>
          <w:bCs/>
          <w:sz w:val="24"/>
          <w:szCs w:val="24"/>
        </w:rPr>
        <w:t>Toetuse maksmise tingimused ja kord</w:t>
      </w:r>
    </w:p>
    <w:p w14:paraId="3E3FD76F" w14:textId="77777777" w:rsidR="00345E08" w:rsidRPr="006C1E43" w:rsidRDefault="00345E08" w:rsidP="00345E08">
      <w:pPr>
        <w:pStyle w:val="ListParagraph"/>
        <w:numPr>
          <w:ilvl w:val="1"/>
          <w:numId w:val="2"/>
        </w:numPr>
        <w:spacing w:after="90" w:line="240" w:lineRule="auto"/>
        <w:ind w:left="567" w:hanging="567"/>
        <w:jc w:val="both"/>
        <w:rPr>
          <w:rFonts w:ascii="Times New Roman" w:hAnsi="Times New Roman" w:cs="Times New Roman"/>
          <w:sz w:val="24"/>
          <w:szCs w:val="24"/>
        </w:rPr>
      </w:pPr>
      <w:r w:rsidRPr="006C1E43">
        <w:rPr>
          <w:rFonts w:ascii="Times New Roman" w:hAnsi="Times New Roman" w:cs="Times New Roman"/>
          <w:sz w:val="24"/>
          <w:szCs w:val="24"/>
        </w:rPr>
        <w:t xml:space="preserve">Toetust makstakse vastavalt ühendmääruse §-des 24 ja 26 sätestatud tingimustele. </w:t>
      </w:r>
    </w:p>
    <w:p w14:paraId="32389A89" w14:textId="77777777" w:rsidR="00345E08" w:rsidRPr="006C1E43" w:rsidRDefault="00345E08" w:rsidP="00345E08">
      <w:pPr>
        <w:pStyle w:val="ListParagraph"/>
        <w:numPr>
          <w:ilvl w:val="1"/>
          <w:numId w:val="2"/>
        </w:numPr>
        <w:spacing w:after="90" w:line="240" w:lineRule="auto"/>
        <w:ind w:left="567" w:hanging="567"/>
        <w:jc w:val="both"/>
        <w:rPr>
          <w:rFonts w:ascii="Times New Roman" w:hAnsi="Times New Roman" w:cs="Times New Roman"/>
          <w:sz w:val="24"/>
          <w:szCs w:val="24"/>
        </w:rPr>
      </w:pPr>
      <w:r w:rsidRPr="006C1E43">
        <w:rPr>
          <w:rFonts w:ascii="Times New Roman" w:hAnsi="Times New Roman" w:cs="Times New Roman"/>
          <w:sz w:val="24"/>
          <w:szCs w:val="24"/>
        </w:rPr>
        <w:t xml:space="preserve">Toetust makstakse tegelike kulude alusel, kui abikõlblik kulu on tekkinud ja see on tasutud. Kaudseid kulusid hüvitatakse punkti 7.2 kohaselt. </w:t>
      </w:r>
    </w:p>
    <w:p w14:paraId="408D521C" w14:textId="77777777" w:rsidR="00345E08" w:rsidRPr="006C1E43" w:rsidRDefault="00345E08" w:rsidP="00345E08">
      <w:pPr>
        <w:pStyle w:val="ListParagraph"/>
        <w:numPr>
          <w:ilvl w:val="1"/>
          <w:numId w:val="2"/>
        </w:numPr>
        <w:spacing w:after="90" w:line="240" w:lineRule="auto"/>
        <w:ind w:left="567" w:hanging="567"/>
        <w:jc w:val="both"/>
        <w:rPr>
          <w:rFonts w:ascii="Times New Roman" w:hAnsi="Times New Roman" w:cs="Times New Roman"/>
          <w:sz w:val="24"/>
          <w:szCs w:val="24"/>
        </w:rPr>
      </w:pPr>
      <w:r w:rsidRPr="006C1E43">
        <w:rPr>
          <w:rFonts w:ascii="Times New Roman" w:hAnsi="Times New Roman" w:cs="Times New Roman"/>
          <w:sz w:val="24"/>
          <w:szCs w:val="24"/>
        </w:rPr>
        <w:t>Enne esimese makse saamist peab elluviija esitama SiMile:</w:t>
      </w:r>
    </w:p>
    <w:p w14:paraId="0893DBEF" w14:textId="77777777" w:rsidR="00345E08" w:rsidRPr="006C1E43" w:rsidRDefault="00345E08" w:rsidP="00345E08">
      <w:pPr>
        <w:pStyle w:val="ListParagraph"/>
        <w:numPr>
          <w:ilvl w:val="2"/>
          <w:numId w:val="2"/>
        </w:numPr>
        <w:spacing w:after="90" w:line="240" w:lineRule="auto"/>
        <w:ind w:left="1276" w:hanging="709"/>
        <w:jc w:val="both"/>
        <w:rPr>
          <w:rFonts w:ascii="Times New Roman" w:hAnsi="Times New Roman" w:cs="Times New Roman"/>
          <w:sz w:val="24"/>
          <w:szCs w:val="24"/>
        </w:rPr>
      </w:pPr>
      <w:r w:rsidRPr="006C1E43">
        <w:rPr>
          <w:rFonts w:ascii="Times New Roman" w:hAnsi="Times New Roman" w:cs="Times New Roman"/>
          <w:sz w:val="24"/>
          <w:szCs w:val="24"/>
        </w:rPr>
        <w:t>väljavõtte oma raamatupidamise sise-eeskirjast, milles on kirjeldatud, kuidas projekti kulusid ja nende tasumist eristatakse raamatupidamises muudest projekti elluviija kuludest;</w:t>
      </w:r>
    </w:p>
    <w:p w14:paraId="2B69188C" w14:textId="77777777" w:rsidR="00345E08" w:rsidRPr="006C1E43" w:rsidRDefault="00345E08" w:rsidP="00345E08">
      <w:pPr>
        <w:pStyle w:val="ListParagraph"/>
        <w:numPr>
          <w:ilvl w:val="2"/>
          <w:numId w:val="2"/>
        </w:numPr>
        <w:spacing w:after="90" w:line="240" w:lineRule="auto"/>
        <w:ind w:left="1276" w:hanging="709"/>
        <w:jc w:val="both"/>
        <w:rPr>
          <w:rFonts w:ascii="Times New Roman" w:hAnsi="Times New Roman" w:cs="Times New Roman"/>
          <w:sz w:val="24"/>
          <w:szCs w:val="24"/>
        </w:rPr>
      </w:pPr>
      <w:r w:rsidRPr="006C1E43">
        <w:rPr>
          <w:rFonts w:ascii="Times New Roman" w:hAnsi="Times New Roman" w:cs="Times New Roman"/>
          <w:sz w:val="24"/>
          <w:szCs w:val="24"/>
        </w:rPr>
        <w:t>asutuse riigihangete korra;</w:t>
      </w:r>
    </w:p>
    <w:p w14:paraId="79DF7997" w14:textId="77777777" w:rsidR="00345E08" w:rsidRPr="006C1E43" w:rsidRDefault="00345E08" w:rsidP="00345E08">
      <w:pPr>
        <w:pStyle w:val="ListParagraph"/>
        <w:numPr>
          <w:ilvl w:val="2"/>
          <w:numId w:val="2"/>
        </w:numPr>
        <w:spacing w:after="90" w:line="240" w:lineRule="auto"/>
        <w:ind w:left="1276" w:hanging="709"/>
        <w:jc w:val="both"/>
        <w:rPr>
          <w:rFonts w:ascii="Times New Roman" w:hAnsi="Times New Roman" w:cs="Times New Roman"/>
          <w:sz w:val="24"/>
          <w:szCs w:val="24"/>
        </w:rPr>
      </w:pPr>
      <w:r w:rsidRPr="006C1E43">
        <w:rPr>
          <w:rFonts w:ascii="Times New Roman" w:hAnsi="Times New Roman" w:cs="Times New Roman"/>
          <w:sz w:val="24"/>
          <w:szCs w:val="24"/>
        </w:rPr>
        <w:t>edasivolitatud õiguste korral esindusõigusliku isiku antud volituse koopia.</w:t>
      </w:r>
    </w:p>
    <w:p w14:paraId="0D4881AE" w14:textId="77777777" w:rsidR="00345E08" w:rsidRPr="006C1E43" w:rsidRDefault="00345E08" w:rsidP="00345E08">
      <w:pPr>
        <w:pStyle w:val="ListParagraph"/>
        <w:numPr>
          <w:ilvl w:val="1"/>
          <w:numId w:val="2"/>
        </w:numPr>
        <w:spacing w:after="90" w:line="240" w:lineRule="auto"/>
        <w:ind w:left="567" w:hanging="567"/>
        <w:jc w:val="both"/>
        <w:rPr>
          <w:rFonts w:ascii="Times New Roman" w:hAnsi="Times New Roman" w:cs="Times New Roman"/>
          <w:sz w:val="24"/>
          <w:szCs w:val="24"/>
        </w:rPr>
      </w:pPr>
      <w:r w:rsidRPr="006C1E43">
        <w:rPr>
          <w:rFonts w:ascii="Times New Roman" w:hAnsi="Times New Roman" w:cs="Times New Roman"/>
          <w:sz w:val="24"/>
          <w:szCs w:val="24"/>
        </w:rPr>
        <w:t>Punktis 8.3 nimetatud dokumente ei pea esitama, kui elluviija on varem SiMile nimetatud dokumendid esitanud ja neid ei ole enne projekti rakendamist muudetud. Elluviija esitab SiMile sellekohase kirjaliku kinnituse.</w:t>
      </w:r>
    </w:p>
    <w:p w14:paraId="31A3B260" w14:textId="28644094" w:rsidR="00345E08" w:rsidRPr="006C1E43" w:rsidRDefault="00345E08" w:rsidP="00345E08">
      <w:pPr>
        <w:pStyle w:val="ListParagraph"/>
        <w:numPr>
          <w:ilvl w:val="1"/>
          <w:numId w:val="2"/>
        </w:numPr>
        <w:spacing w:after="90" w:line="240" w:lineRule="auto"/>
        <w:ind w:left="567" w:hanging="567"/>
        <w:jc w:val="both"/>
        <w:rPr>
          <w:rFonts w:ascii="Times New Roman" w:hAnsi="Times New Roman" w:cs="Times New Roman"/>
          <w:sz w:val="24"/>
          <w:szCs w:val="24"/>
        </w:rPr>
      </w:pPr>
      <w:r w:rsidRPr="00EE3395">
        <w:rPr>
          <w:rFonts w:ascii="Times New Roman" w:hAnsi="Times New Roman" w:cs="Times New Roman"/>
          <w:sz w:val="24"/>
          <w:szCs w:val="24"/>
        </w:rPr>
        <w:t>Maksetaotlus tuleb esitada e-toetuse keskkonna kaudu vähemalt kord poolaastas, kuid mitte sagedamini kui kord kvartalis projekti elluviimise algusajast arvates.</w:t>
      </w:r>
      <w:r w:rsidR="003E2D63" w:rsidRPr="00EE3395">
        <w:rPr>
          <w:rFonts w:ascii="Times New Roman" w:hAnsi="Times New Roman" w:cs="Times New Roman"/>
          <w:sz w:val="24"/>
          <w:szCs w:val="24"/>
        </w:rPr>
        <w:t xml:space="preserve"> </w:t>
      </w:r>
      <w:bookmarkStart w:id="380" w:name="_Hlk208914544"/>
      <w:ins w:id="381" w:author="Ave Osman" w:date="2025-09-15T14:34:00Z">
        <w:r w:rsidR="00C26D41" w:rsidRPr="00EE3395">
          <w:rPr>
            <w:rFonts w:ascii="Times New Roman" w:eastAsia="SimSun" w:hAnsi="Times New Roman" w:cs="Times New Roman"/>
            <w:kern w:val="1"/>
            <w:sz w:val="24"/>
            <w:szCs w:val="24"/>
            <w:lang w:eastAsia="zh-CN" w:bidi="hi-IN"/>
          </w:rPr>
          <w:t>Erandid lepitakse ministeeriumiga kokku kirjalikku taasesitamist võimaldavas vormis enne täiendava maksetaotluse esitamist</w:t>
        </w:r>
      </w:ins>
      <w:bookmarkEnd w:id="380"/>
      <w:del w:id="382" w:author="Ave Osman" w:date="2025-09-16T11:33:00Z">
        <w:r w:rsidR="003E2D63" w:rsidRPr="006C1E43" w:rsidDel="00B14985">
          <w:rPr>
            <w:rFonts w:ascii="Times New Roman" w:hAnsi="Times New Roman" w:cs="Times New Roman"/>
            <w:sz w:val="24"/>
            <w:szCs w:val="24"/>
          </w:rPr>
          <w:delText>(</w:delText>
        </w:r>
        <w:r w:rsidR="003E2D63" w:rsidRPr="006C1E43" w:rsidDel="00B14985">
          <w:rPr>
            <w:rFonts w:ascii="Times New Roman" w:hAnsi="Times New Roman" w:cs="Times New Roman"/>
            <w:i/>
            <w:iCs/>
            <w:sz w:val="24"/>
            <w:szCs w:val="24"/>
          </w:rPr>
          <w:delText>muudetud siseministri 21.06.2024 käskkirjaga nr 1-3/67</w:delText>
        </w:r>
        <w:r w:rsidR="003E2D63" w:rsidRPr="006C1E43" w:rsidDel="00B14985">
          <w:rPr>
            <w:rFonts w:ascii="Times New Roman" w:hAnsi="Times New Roman" w:cs="Times New Roman"/>
            <w:sz w:val="24"/>
            <w:szCs w:val="24"/>
          </w:rPr>
          <w:delText>)</w:delText>
        </w:r>
      </w:del>
      <w:ins w:id="383" w:author="Ave Osman" w:date="2025-09-16T11:28:00Z">
        <w:r w:rsidR="00EE3395">
          <w:rPr>
            <w:rFonts w:ascii="Times New Roman" w:hAnsi="Times New Roman" w:cs="Times New Roman"/>
            <w:sz w:val="24"/>
            <w:szCs w:val="24"/>
          </w:rPr>
          <w:t xml:space="preserve"> </w:t>
        </w:r>
        <w:r w:rsidR="00EE3395" w:rsidRPr="0059692D">
          <w:rPr>
            <w:rFonts w:ascii="Times New Roman" w:hAnsi="Times New Roman" w:cs="Times New Roman"/>
            <w:sz w:val="24"/>
            <w:szCs w:val="24"/>
          </w:rPr>
          <w:t>(</w:t>
        </w:r>
        <w:r w:rsidR="00EE3395" w:rsidRPr="0059692D">
          <w:rPr>
            <w:rFonts w:ascii="Times New Roman" w:hAnsi="Times New Roman" w:cs="Times New Roman"/>
            <w:i/>
            <w:iCs/>
            <w:sz w:val="24"/>
            <w:szCs w:val="24"/>
          </w:rPr>
          <w:t>muudetud siseministri pp.kk.aaaa käskkirjaga nr 1-3/X</w:t>
        </w:r>
        <w:r w:rsidR="00EE3395" w:rsidRPr="0059692D">
          <w:rPr>
            <w:rFonts w:ascii="Times New Roman" w:hAnsi="Times New Roman" w:cs="Times New Roman"/>
            <w:sz w:val="24"/>
            <w:szCs w:val="24"/>
          </w:rPr>
          <w:t>)</w:t>
        </w:r>
      </w:ins>
    </w:p>
    <w:p w14:paraId="6FFECF42" w14:textId="3136921C" w:rsidR="00345E08" w:rsidRPr="00EE3395" w:rsidRDefault="00345E08" w:rsidP="00345E08">
      <w:pPr>
        <w:pStyle w:val="ListParagraph"/>
        <w:numPr>
          <w:ilvl w:val="1"/>
          <w:numId w:val="2"/>
        </w:numPr>
        <w:spacing w:after="90" w:line="240" w:lineRule="auto"/>
        <w:ind w:left="567" w:hanging="567"/>
        <w:jc w:val="both"/>
        <w:rPr>
          <w:rFonts w:ascii="Times New Roman" w:hAnsi="Times New Roman" w:cs="Times New Roman"/>
          <w:sz w:val="24"/>
          <w:szCs w:val="24"/>
        </w:rPr>
      </w:pPr>
      <w:r w:rsidRPr="00EE3395">
        <w:rPr>
          <w:rFonts w:ascii="Times New Roman" w:hAnsi="Times New Roman" w:cs="Times New Roman"/>
          <w:sz w:val="24"/>
          <w:szCs w:val="24"/>
        </w:rPr>
        <w:t>Makse aluseks olevate dokumentide menetlusaeg on kuni 80 kalendripäeva dokumentide saamisest arvates.</w:t>
      </w:r>
      <w:r w:rsidR="00B20623" w:rsidRPr="00EE3395">
        <w:rPr>
          <w:rFonts w:ascii="Times New Roman" w:hAnsi="Times New Roman" w:cs="Times New Roman"/>
          <w:sz w:val="24"/>
          <w:szCs w:val="24"/>
        </w:rPr>
        <w:t xml:space="preserve"> </w:t>
      </w:r>
      <w:bookmarkStart w:id="384" w:name="_Hlk165031542"/>
      <w:r w:rsidR="00B20623" w:rsidRPr="00EE3395">
        <w:rPr>
          <w:rFonts w:ascii="Times New Roman" w:hAnsi="Times New Roman" w:cs="Times New Roman"/>
          <w:sz w:val="24"/>
          <w:szCs w:val="24"/>
        </w:rPr>
        <w:t>Kui makse tõendamise aluseks olevates dokumentides on puudusi või kulude abikõlblikkuse üle otsustamiseks on vaja lisateavet, võib SiM pikendada nimetatud tähtaega puuduste kõrvaldamise või dokumentide või teabe esitamise aja võrra, teavitades sellest elluviijat</w:t>
      </w:r>
      <w:bookmarkEnd w:id="384"/>
      <w:r w:rsidR="00B20623" w:rsidRPr="00EE3395">
        <w:rPr>
          <w:rFonts w:ascii="Times New Roman" w:hAnsi="Times New Roman" w:cs="Times New Roman"/>
          <w:sz w:val="24"/>
          <w:szCs w:val="24"/>
        </w:rPr>
        <w:t>.</w:t>
      </w:r>
      <w:r w:rsidR="003E2D63" w:rsidRPr="00EE3395">
        <w:rPr>
          <w:rFonts w:ascii="Times New Roman" w:hAnsi="Times New Roman" w:cs="Times New Roman"/>
          <w:sz w:val="24"/>
          <w:szCs w:val="24"/>
        </w:rPr>
        <w:t xml:space="preserve"> (</w:t>
      </w:r>
      <w:r w:rsidR="003E2D63" w:rsidRPr="00EE3395">
        <w:rPr>
          <w:rFonts w:ascii="Times New Roman" w:hAnsi="Times New Roman" w:cs="Times New Roman"/>
          <w:i/>
          <w:iCs/>
          <w:sz w:val="24"/>
          <w:szCs w:val="24"/>
        </w:rPr>
        <w:t>muudetud siseministri 21.06.2024 käskkirjaga nr 1-3/67</w:t>
      </w:r>
      <w:r w:rsidR="003E2D63" w:rsidRPr="00EE3395">
        <w:rPr>
          <w:rFonts w:ascii="Times New Roman" w:hAnsi="Times New Roman" w:cs="Times New Roman"/>
          <w:sz w:val="24"/>
          <w:szCs w:val="24"/>
        </w:rPr>
        <w:t>)</w:t>
      </w:r>
    </w:p>
    <w:p w14:paraId="1D6214A2" w14:textId="1F12BF6E" w:rsidR="00345E08" w:rsidRPr="006C1E43" w:rsidRDefault="00345E08" w:rsidP="00345E08">
      <w:pPr>
        <w:pStyle w:val="ListParagraph"/>
        <w:numPr>
          <w:ilvl w:val="1"/>
          <w:numId w:val="2"/>
        </w:numPr>
        <w:spacing w:after="90" w:line="240" w:lineRule="auto"/>
        <w:ind w:left="567" w:hanging="567"/>
        <w:jc w:val="both"/>
        <w:rPr>
          <w:rFonts w:ascii="Times New Roman" w:hAnsi="Times New Roman" w:cs="Times New Roman"/>
          <w:sz w:val="24"/>
          <w:szCs w:val="24"/>
        </w:rPr>
      </w:pPr>
      <w:r w:rsidRPr="006C1E43">
        <w:rPr>
          <w:rFonts w:ascii="Times New Roman" w:hAnsi="Times New Roman" w:cs="Times New Roman"/>
          <w:sz w:val="24"/>
          <w:szCs w:val="24"/>
        </w:rPr>
        <w:t>SiMi õigused ja kohustused makse menetlemise peatamisel ja maksest keeldumisel on sätestatud ühendmääruse §-s 33.</w:t>
      </w:r>
      <w:r w:rsidR="00B20623" w:rsidRPr="006C1E43">
        <w:rPr>
          <w:rFonts w:ascii="Times New Roman" w:hAnsi="Times New Roman" w:cs="Times New Roman"/>
          <w:sz w:val="24"/>
          <w:szCs w:val="24"/>
        </w:rPr>
        <w:t xml:space="preserve"> SiM võib toetuse maksmise aluseks olevate dokumentide tõendamise menetluse osaliselt või täielikult peatada või peatada edasiste maksete menetlemise, kui maksetaotluse esitamisele eelnenud kohustus on täitmata, sh aruanne esitamata ning SiMi poolt kinnitamata ja kui kulude kontrollimise valimisse kuuluvad tõendavad dokumendid on esitamata.</w:t>
      </w:r>
      <w:r w:rsidR="003E2D63" w:rsidRPr="006C1E43">
        <w:rPr>
          <w:rFonts w:ascii="Times New Roman" w:hAnsi="Times New Roman" w:cs="Times New Roman"/>
          <w:sz w:val="24"/>
          <w:szCs w:val="24"/>
        </w:rPr>
        <w:t xml:space="preserve"> (</w:t>
      </w:r>
      <w:r w:rsidR="003E2D63" w:rsidRPr="006C1E43">
        <w:rPr>
          <w:rFonts w:ascii="Times New Roman" w:hAnsi="Times New Roman" w:cs="Times New Roman"/>
          <w:i/>
          <w:iCs/>
          <w:sz w:val="24"/>
          <w:szCs w:val="24"/>
        </w:rPr>
        <w:t>muudetud siseministri 21.06.2024 käskkirjaga nr 1-3/67</w:t>
      </w:r>
      <w:r w:rsidR="003E2D63" w:rsidRPr="006C1E43">
        <w:rPr>
          <w:rFonts w:ascii="Times New Roman" w:hAnsi="Times New Roman" w:cs="Times New Roman"/>
          <w:sz w:val="24"/>
          <w:szCs w:val="24"/>
        </w:rPr>
        <w:t>)</w:t>
      </w:r>
    </w:p>
    <w:p w14:paraId="56BE55DB" w14:textId="77777777" w:rsidR="00345E08" w:rsidRPr="006C1E43" w:rsidRDefault="00345E08" w:rsidP="00345E08">
      <w:pPr>
        <w:pStyle w:val="ListParagraph"/>
        <w:numPr>
          <w:ilvl w:val="1"/>
          <w:numId w:val="2"/>
        </w:numPr>
        <w:spacing w:after="90" w:line="240" w:lineRule="auto"/>
        <w:ind w:left="567" w:hanging="567"/>
        <w:jc w:val="both"/>
        <w:rPr>
          <w:rFonts w:ascii="Times New Roman" w:hAnsi="Times New Roman" w:cs="Times New Roman"/>
          <w:sz w:val="24"/>
          <w:szCs w:val="24"/>
        </w:rPr>
      </w:pPr>
      <w:r w:rsidRPr="006C1E43">
        <w:rPr>
          <w:rFonts w:ascii="Times New Roman" w:hAnsi="Times New Roman" w:cs="Times New Roman"/>
          <w:sz w:val="24"/>
          <w:szCs w:val="24"/>
        </w:rPr>
        <w:t>Lõppmakse saamiseks esitatavad dokumendid esitatakse koos projekti lõpparuandega. Lõppmakse tehakse pärast kõigi tingimuste ja kohustuste täitmist ning SiMi kontrollitud lõpparuande kinnitamist.</w:t>
      </w:r>
    </w:p>
    <w:p w14:paraId="5EF08594" w14:textId="77777777" w:rsidR="00345E08" w:rsidRPr="006C1E43" w:rsidRDefault="00345E08" w:rsidP="00345E08">
      <w:pPr>
        <w:pStyle w:val="ListParagraph"/>
        <w:spacing w:after="90" w:line="240" w:lineRule="auto"/>
        <w:ind w:left="567"/>
        <w:jc w:val="both"/>
        <w:rPr>
          <w:rFonts w:ascii="Times New Roman" w:hAnsi="Times New Roman" w:cs="Times New Roman"/>
          <w:sz w:val="24"/>
          <w:szCs w:val="24"/>
        </w:rPr>
      </w:pPr>
    </w:p>
    <w:p w14:paraId="4C41627F" w14:textId="77777777" w:rsidR="00345E08" w:rsidRPr="006C1E43" w:rsidRDefault="00345E08" w:rsidP="00345E08">
      <w:pPr>
        <w:pStyle w:val="ListParagraph"/>
        <w:keepNext/>
        <w:numPr>
          <w:ilvl w:val="0"/>
          <w:numId w:val="2"/>
        </w:numPr>
        <w:tabs>
          <w:tab w:val="left" w:pos="567"/>
        </w:tabs>
        <w:spacing w:before="240" w:after="60" w:line="240" w:lineRule="auto"/>
        <w:ind w:left="0" w:firstLine="0"/>
        <w:jc w:val="both"/>
        <w:outlineLvl w:val="0"/>
        <w:rPr>
          <w:rFonts w:ascii="Times New Roman" w:eastAsia="Times New Roman" w:hAnsi="Times New Roman" w:cs="Times New Roman"/>
          <w:b/>
          <w:iCs/>
          <w:color w:val="000000" w:themeColor="text1"/>
          <w:kern w:val="32"/>
          <w:sz w:val="24"/>
          <w:szCs w:val="24"/>
        </w:rPr>
      </w:pPr>
      <w:r w:rsidRPr="006C1E43">
        <w:rPr>
          <w:rFonts w:ascii="Times New Roman" w:eastAsia="Times New Roman" w:hAnsi="Times New Roman" w:cs="Times New Roman"/>
          <w:b/>
          <w:iCs/>
          <w:color w:val="000000" w:themeColor="text1"/>
          <w:kern w:val="32"/>
          <w:sz w:val="24"/>
          <w:szCs w:val="24"/>
        </w:rPr>
        <w:t>Elluviija õigused ja kohustused</w:t>
      </w:r>
    </w:p>
    <w:p w14:paraId="036C72EA" w14:textId="77777777" w:rsidR="00345E08" w:rsidRPr="006C1E43" w:rsidRDefault="00345E08" w:rsidP="00345E08">
      <w:pPr>
        <w:pStyle w:val="ListParagraph"/>
        <w:numPr>
          <w:ilvl w:val="1"/>
          <w:numId w:val="2"/>
        </w:numPr>
        <w:spacing w:line="240" w:lineRule="auto"/>
        <w:ind w:left="567" w:hanging="567"/>
        <w:jc w:val="both"/>
        <w:rPr>
          <w:rFonts w:ascii="Times New Roman" w:hAnsi="Times New Roman" w:cs="Times New Roman"/>
          <w:sz w:val="24"/>
          <w:szCs w:val="24"/>
        </w:rPr>
      </w:pPr>
      <w:r w:rsidRPr="006C1E43">
        <w:rPr>
          <w:rFonts w:ascii="Times New Roman" w:hAnsi="Times New Roman" w:cs="Times New Roman"/>
          <w:sz w:val="24"/>
          <w:szCs w:val="24"/>
        </w:rPr>
        <w:t>Elluviijale kohalduvad kõik ÜSS2021_2027 ja selle alusel kehtestatud õigusaktides toetuse saajale sätestatud kohustused.</w:t>
      </w:r>
    </w:p>
    <w:p w14:paraId="72812723" w14:textId="067D81DD" w:rsidR="00345E08" w:rsidRPr="006C1E43" w:rsidRDefault="00345E08" w:rsidP="00345E08">
      <w:pPr>
        <w:pStyle w:val="ListParagraph"/>
        <w:numPr>
          <w:ilvl w:val="1"/>
          <w:numId w:val="2"/>
        </w:numPr>
        <w:spacing w:line="240" w:lineRule="auto"/>
        <w:ind w:left="567" w:hanging="567"/>
        <w:jc w:val="both"/>
        <w:rPr>
          <w:rFonts w:ascii="Times New Roman" w:hAnsi="Times New Roman" w:cs="Times New Roman"/>
          <w:sz w:val="24"/>
          <w:szCs w:val="24"/>
        </w:rPr>
      </w:pPr>
      <w:r w:rsidRPr="006C1E43">
        <w:rPr>
          <w:rFonts w:ascii="Times New Roman" w:hAnsi="Times New Roman" w:cs="Times New Roman"/>
          <w:sz w:val="24"/>
          <w:szCs w:val="24"/>
        </w:rPr>
        <w:t>Elluviija peab täitma lisaks TATis sätestatud kohustustele ühendmääruse §-des 10 ja 11 toetuse saajale kehtestatud kohustusi</w:t>
      </w:r>
      <w:del w:id="385" w:author="Ave Osman" w:date="2025-08-11T17:00:00Z">
        <w:r w:rsidRPr="006C1E43" w:rsidDel="00836E77">
          <w:rPr>
            <w:rFonts w:ascii="Times New Roman" w:hAnsi="Times New Roman" w:cs="Times New Roman"/>
            <w:sz w:val="24"/>
            <w:szCs w:val="24"/>
          </w:rPr>
          <w:delText>, sh järgima ostumenetluse läbiviimise nõudeid</w:delText>
        </w:r>
      </w:del>
      <w:r w:rsidRPr="006C1E43">
        <w:rPr>
          <w:rFonts w:ascii="Times New Roman" w:hAnsi="Times New Roman" w:cs="Times New Roman"/>
          <w:sz w:val="24"/>
          <w:szCs w:val="24"/>
        </w:rPr>
        <w:t xml:space="preserve">. </w:t>
      </w:r>
      <w:ins w:id="386" w:author="Ave Osman" w:date="2025-09-16T11:30:00Z">
        <w:r w:rsidR="00B14985" w:rsidRPr="0059692D">
          <w:rPr>
            <w:rFonts w:ascii="Times New Roman" w:hAnsi="Times New Roman" w:cs="Times New Roman"/>
            <w:sz w:val="24"/>
            <w:szCs w:val="24"/>
          </w:rPr>
          <w:t>(</w:t>
        </w:r>
        <w:r w:rsidR="00B14985" w:rsidRPr="0059692D">
          <w:rPr>
            <w:rFonts w:ascii="Times New Roman" w:hAnsi="Times New Roman" w:cs="Times New Roman"/>
            <w:i/>
            <w:iCs/>
            <w:sz w:val="24"/>
            <w:szCs w:val="24"/>
          </w:rPr>
          <w:t>muudetud siseministri pp.kk.aaaa käskkirjaga nr 1-3/X</w:t>
        </w:r>
        <w:r w:rsidR="00B14985" w:rsidRPr="0059692D">
          <w:rPr>
            <w:rFonts w:ascii="Times New Roman" w:hAnsi="Times New Roman" w:cs="Times New Roman"/>
            <w:sz w:val="24"/>
            <w:szCs w:val="24"/>
          </w:rPr>
          <w:t>)</w:t>
        </w:r>
      </w:ins>
    </w:p>
    <w:p w14:paraId="5FC76964" w14:textId="77777777" w:rsidR="00345E08" w:rsidRPr="006C1E43" w:rsidRDefault="00345E08" w:rsidP="00345E08">
      <w:pPr>
        <w:pStyle w:val="ListParagraph"/>
        <w:numPr>
          <w:ilvl w:val="1"/>
          <w:numId w:val="2"/>
        </w:numPr>
        <w:spacing w:line="240" w:lineRule="auto"/>
        <w:ind w:left="567" w:hanging="567"/>
        <w:jc w:val="both"/>
        <w:rPr>
          <w:rFonts w:ascii="Times New Roman" w:hAnsi="Times New Roman" w:cs="Times New Roman"/>
          <w:sz w:val="24"/>
          <w:szCs w:val="24"/>
        </w:rPr>
      </w:pPr>
      <w:r w:rsidRPr="006C1E43">
        <w:rPr>
          <w:rFonts w:ascii="Times New Roman" w:hAnsi="Times New Roman" w:cs="Times New Roman"/>
          <w:sz w:val="24"/>
          <w:szCs w:val="24"/>
        </w:rPr>
        <w:t>Ühtlasi on elluviija kohustatud:</w:t>
      </w:r>
    </w:p>
    <w:p w14:paraId="00230EF4" w14:textId="77777777" w:rsidR="00345E08" w:rsidRPr="006C1E43" w:rsidRDefault="00345E08" w:rsidP="00345E08">
      <w:pPr>
        <w:pStyle w:val="ListParagraph"/>
        <w:numPr>
          <w:ilvl w:val="2"/>
          <w:numId w:val="2"/>
        </w:numPr>
        <w:spacing w:before="240" w:line="240" w:lineRule="auto"/>
        <w:ind w:left="1276" w:hanging="709"/>
        <w:jc w:val="both"/>
        <w:rPr>
          <w:rFonts w:ascii="Times New Roman" w:hAnsi="Times New Roman" w:cs="Times New Roman"/>
          <w:sz w:val="24"/>
          <w:szCs w:val="24"/>
        </w:rPr>
      </w:pPr>
      <w:bookmarkStart w:id="387" w:name="_Hlk115338576"/>
      <w:r w:rsidRPr="006C1E43">
        <w:rPr>
          <w:rFonts w:ascii="Times New Roman" w:hAnsi="Times New Roman" w:cs="Times New Roman"/>
          <w:sz w:val="24"/>
          <w:szCs w:val="24"/>
        </w:rPr>
        <w:t>esitama SiMile projekti kirjelduse Struktuuritoetuse registrisse sisestamiseks ministeeriumi väljatöötatud vormil 15 tööpäeva jooksul TATi kinnitamisest;</w:t>
      </w:r>
    </w:p>
    <w:p w14:paraId="5C015026" w14:textId="77777777" w:rsidR="00345E08" w:rsidRPr="006C1E43" w:rsidRDefault="00345E08" w:rsidP="00345E08">
      <w:pPr>
        <w:pStyle w:val="ListParagraph"/>
        <w:numPr>
          <w:ilvl w:val="2"/>
          <w:numId w:val="2"/>
        </w:numPr>
        <w:spacing w:line="240" w:lineRule="auto"/>
        <w:ind w:left="1276" w:hanging="709"/>
        <w:jc w:val="both"/>
        <w:rPr>
          <w:rFonts w:ascii="Times New Roman" w:hAnsi="Times New Roman" w:cs="Times New Roman"/>
          <w:sz w:val="24"/>
          <w:szCs w:val="24"/>
        </w:rPr>
      </w:pPr>
      <w:r w:rsidRPr="006C1E43">
        <w:rPr>
          <w:rFonts w:ascii="Times New Roman" w:hAnsi="Times New Roman" w:cs="Times New Roman"/>
          <w:sz w:val="24"/>
          <w:szCs w:val="24"/>
        </w:rPr>
        <w:t>esitama TAT projekti eelarve jagunemise tegevuste ja aastate kaupa kinnitamiseks SiMile 15 tööpäeva jooksul TATi kinnitamisest SiMi väljatöötatud vormil. Tegevuskava ja eelarveridade vahelist jaotust tohib muuta kuni kaks korda aastas (taotlus esitada SiMile 15. jaanuariks ja/või 15. juuniks).</w:t>
      </w:r>
      <w:bookmarkEnd w:id="387"/>
      <w:r w:rsidRPr="006C1E43">
        <w:rPr>
          <w:rFonts w:ascii="Times New Roman" w:hAnsi="Times New Roman" w:cs="Times New Roman"/>
          <w:sz w:val="24"/>
          <w:szCs w:val="24"/>
        </w:rPr>
        <w:t>Tegevuskava ja eelarve muutmist ei ole vaja taotleda järgmistel juhtudel:</w:t>
      </w:r>
    </w:p>
    <w:p w14:paraId="396CB3C6" w14:textId="77777777" w:rsidR="00345E08" w:rsidRPr="006C1E43" w:rsidRDefault="00345E08" w:rsidP="00345E08">
      <w:pPr>
        <w:pStyle w:val="ListParagraph"/>
        <w:numPr>
          <w:ilvl w:val="0"/>
          <w:numId w:val="40"/>
        </w:numPr>
        <w:tabs>
          <w:tab w:val="left" w:pos="993"/>
        </w:tabs>
        <w:spacing w:after="160" w:line="240" w:lineRule="auto"/>
        <w:ind w:left="1276" w:firstLine="0"/>
        <w:jc w:val="both"/>
        <w:rPr>
          <w:rFonts w:ascii="Times New Roman" w:hAnsi="Times New Roman" w:cs="Times New Roman"/>
          <w:sz w:val="24"/>
          <w:szCs w:val="24"/>
        </w:rPr>
      </w:pPr>
      <w:r w:rsidRPr="006C1E43">
        <w:rPr>
          <w:rFonts w:ascii="Times New Roman" w:hAnsi="Times New Roman" w:cs="Times New Roman"/>
          <w:sz w:val="24"/>
          <w:szCs w:val="24"/>
        </w:rPr>
        <w:t>eelarverida suureneb vähem kui 15% kinnitatud eelarvereale plaanitud summast;</w:t>
      </w:r>
    </w:p>
    <w:p w14:paraId="1A397F5C" w14:textId="77777777" w:rsidR="00345E08" w:rsidRPr="006C1E43" w:rsidRDefault="00345E08" w:rsidP="00345E08">
      <w:pPr>
        <w:pStyle w:val="ListParagraph"/>
        <w:numPr>
          <w:ilvl w:val="0"/>
          <w:numId w:val="40"/>
        </w:numPr>
        <w:tabs>
          <w:tab w:val="left" w:pos="993"/>
        </w:tabs>
        <w:spacing w:after="160" w:line="240" w:lineRule="auto"/>
        <w:ind w:left="1276" w:firstLine="0"/>
        <w:jc w:val="both"/>
        <w:rPr>
          <w:rFonts w:ascii="Times New Roman" w:hAnsi="Times New Roman" w:cs="Times New Roman"/>
          <w:sz w:val="24"/>
          <w:szCs w:val="24"/>
        </w:rPr>
      </w:pPr>
      <w:r w:rsidRPr="006C1E43">
        <w:rPr>
          <w:rFonts w:ascii="Times New Roman" w:hAnsi="Times New Roman" w:cs="Times New Roman"/>
          <w:sz w:val="24"/>
          <w:szCs w:val="24"/>
        </w:rPr>
        <w:t>eelarvereale planeeritud summa jaotus muutub aastate lõikes;</w:t>
      </w:r>
    </w:p>
    <w:p w14:paraId="2AD7AA64" w14:textId="77777777" w:rsidR="00345E08" w:rsidRPr="006C1E43" w:rsidRDefault="00345E08" w:rsidP="00345E08">
      <w:pPr>
        <w:pStyle w:val="ListParagraph"/>
        <w:numPr>
          <w:ilvl w:val="0"/>
          <w:numId w:val="40"/>
        </w:numPr>
        <w:tabs>
          <w:tab w:val="left" w:pos="993"/>
        </w:tabs>
        <w:spacing w:after="160" w:line="240" w:lineRule="auto"/>
        <w:ind w:left="1276" w:firstLine="0"/>
        <w:jc w:val="both"/>
        <w:rPr>
          <w:rFonts w:ascii="Times New Roman" w:hAnsi="Times New Roman" w:cs="Times New Roman"/>
          <w:sz w:val="24"/>
          <w:szCs w:val="24"/>
        </w:rPr>
      </w:pPr>
      <w:r w:rsidRPr="006C1E43">
        <w:rPr>
          <w:rFonts w:ascii="Times New Roman" w:hAnsi="Times New Roman" w:cs="Times New Roman"/>
          <w:sz w:val="24"/>
          <w:szCs w:val="24"/>
        </w:rPr>
        <w:t>täpsustub tegevuste kulude detailne kirjeldus;</w:t>
      </w:r>
    </w:p>
    <w:p w14:paraId="2EB07A1F" w14:textId="77777777" w:rsidR="00345E08" w:rsidRPr="006C1E43" w:rsidRDefault="00345E08" w:rsidP="00345E08">
      <w:pPr>
        <w:pStyle w:val="ListParagraph"/>
        <w:numPr>
          <w:ilvl w:val="2"/>
          <w:numId w:val="2"/>
        </w:numPr>
        <w:spacing w:line="240" w:lineRule="auto"/>
        <w:ind w:left="1276" w:hanging="709"/>
        <w:rPr>
          <w:rFonts w:ascii="Times New Roman" w:hAnsi="Times New Roman" w:cs="Times New Roman"/>
          <w:sz w:val="24"/>
          <w:szCs w:val="24"/>
        </w:rPr>
      </w:pPr>
      <w:r w:rsidRPr="006C1E43">
        <w:rPr>
          <w:rFonts w:ascii="Times New Roman" w:hAnsi="Times New Roman" w:cs="Times New Roman"/>
          <w:sz w:val="24"/>
          <w:szCs w:val="24"/>
        </w:rPr>
        <w:lastRenderedPageBreak/>
        <w:t>rakendama TAT-i projekti vastavalt kinnitatud tegevuste kirjeldusele ja eelarvele;</w:t>
      </w:r>
    </w:p>
    <w:p w14:paraId="4349CF27" w14:textId="6D43046D" w:rsidR="00345E08" w:rsidRPr="006C1E43" w:rsidRDefault="003438C9" w:rsidP="00345E08">
      <w:pPr>
        <w:pStyle w:val="ListParagraph"/>
        <w:numPr>
          <w:ilvl w:val="2"/>
          <w:numId w:val="2"/>
        </w:numPr>
        <w:spacing w:line="240" w:lineRule="auto"/>
        <w:ind w:left="1276" w:hanging="709"/>
        <w:jc w:val="both"/>
        <w:rPr>
          <w:rFonts w:ascii="Times New Roman" w:hAnsi="Times New Roman" w:cs="Times New Roman"/>
          <w:sz w:val="24"/>
          <w:szCs w:val="24"/>
        </w:rPr>
      </w:pPr>
      <w:bookmarkStart w:id="388" w:name="_Hlk115338589"/>
      <w:r w:rsidRPr="006C1E43">
        <w:rPr>
          <w:rFonts w:ascii="Times New Roman" w:hAnsi="Times New Roman" w:cs="Times New Roman"/>
          <w:sz w:val="24"/>
          <w:szCs w:val="24"/>
        </w:rPr>
        <w:t>esitama projekti maksete prognoosi SiMi väljatöötatud vormil iga aasta 15. jaanuariks ja 15. juuniks alates TATi kinnitamisest dokumendihaldussüsteemi kaudu</w:t>
      </w:r>
      <w:r w:rsidR="00345E08" w:rsidRPr="006C1E43">
        <w:rPr>
          <w:rFonts w:ascii="Times New Roman" w:hAnsi="Times New Roman" w:cs="Times New Roman"/>
          <w:sz w:val="24"/>
          <w:szCs w:val="24"/>
        </w:rPr>
        <w:t>;</w:t>
      </w:r>
      <w:r w:rsidR="003E2D63" w:rsidRPr="006C1E43">
        <w:rPr>
          <w:rFonts w:ascii="Times New Roman" w:hAnsi="Times New Roman" w:cs="Times New Roman"/>
          <w:sz w:val="24"/>
          <w:szCs w:val="24"/>
        </w:rPr>
        <w:t xml:space="preserve"> (</w:t>
      </w:r>
      <w:r w:rsidR="003E2D63" w:rsidRPr="006C1E43">
        <w:rPr>
          <w:rFonts w:ascii="Times New Roman" w:hAnsi="Times New Roman" w:cs="Times New Roman"/>
          <w:i/>
          <w:iCs/>
          <w:sz w:val="24"/>
          <w:szCs w:val="24"/>
        </w:rPr>
        <w:t>muudetud siseministri 21.06.2024 käskkirjaga nr 1-3/67</w:t>
      </w:r>
      <w:r w:rsidR="003E2D63" w:rsidRPr="006C1E43">
        <w:rPr>
          <w:rFonts w:ascii="Times New Roman" w:hAnsi="Times New Roman" w:cs="Times New Roman"/>
          <w:sz w:val="24"/>
          <w:szCs w:val="24"/>
        </w:rPr>
        <w:t>)</w:t>
      </w:r>
    </w:p>
    <w:p w14:paraId="019CE77C" w14:textId="3FC62DA9" w:rsidR="00345E08" w:rsidRPr="006C1E43" w:rsidRDefault="00345E08" w:rsidP="00345E08">
      <w:pPr>
        <w:pStyle w:val="ListParagraph"/>
        <w:numPr>
          <w:ilvl w:val="2"/>
          <w:numId w:val="2"/>
        </w:numPr>
        <w:spacing w:line="240" w:lineRule="auto"/>
        <w:ind w:left="1276" w:hanging="709"/>
        <w:jc w:val="both"/>
        <w:rPr>
          <w:rFonts w:ascii="Times New Roman" w:hAnsi="Times New Roman" w:cs="Times New Roman"/>
          <w:sz w:val="24"/>
          <w:szCs w:val="24"/>
        </w:rPr>
      </w:pPr>
      <w:bookmarkStart w:id="389" w:name="_Hlk208839406"/>
      <w:r w:rsidRPr="006C1E43">
        <w:rPr>
          <w:rFonts w:ascii="Times New Roman" w:hAnsi="Times New Roman" w:cs="Times New Roman"/>
          <w:sz w:val="24"/>
          <w:szCs w:val="24"/>
        </w:rPr>
        <w:t>teavitama SiMi ürituse (sh koolituse, seminari, konverentsi, infopäeva, õppevisiidi) toimumisest e-toetuse keskkonna kaudu vähemalt 14 päeva enne ürituse toimumist;</w:t>
      </w:r>
      <w:bookmarkEnd w:id="389"/>
      <w:r w:rsidR="003E2D63" w:rsidRPr="006C1E43">
        <w:rPr>
          <w:rFonts w:ascii="Times New Roman" w:hAnsi="Times New Roman" w:cs="Times New Roman"/>
          <w:sz w:val="24"/>
          <w:szCs w:val="24"/>
        </w:rPr>
        <w:t xml:space="preserve"> (</w:t>
      </w:r>
      <w:r w:rsidR="003E2D63" w:rsidRPr="006C1E43">
        <w:rPr>
          <w:rFonts w:ascii="Times New Roman" w:hAnsi="Times New Roman" w:cs="Times New Roman"/>
          <w:i/>
          <w:iCs/>
          <w:sz w:val="24"/>
          <w:szCs w:val="24"/>
        </w:rPr>
        <w:t>muudetud siseministri 21.06.2024 käskkirjaga nr 1-3/67</w:t>
      </w:r>
      <w:r w:rsidR="003E2D63" w:rsidRPr="006C1E43">
        <w:rPr>
          <w:rFonts w:ascii="Times New Roman" w:hAnsi="Times New Roman" w:cs="Times New Roman"/>
          <w:sz w:val="24"/>
          <w:szCs w:val="24"/>
        </w:rPr>
        <w:t>)</w:t>
      </w:r>
    </w:p>
    <w:p w14:paraId="7B692B21" w14:textId="77777777" w:rsidR="00345E08" w:rsidRPr="006C1E43" w:rsidRDefault="00345E08" w:rsidP="00345E08">
      <w:pPr>
        <w:pStyle w:val="ListParagraph"/>
        <w:numPr>
          <w:ilvl w:val="2"/>
          <w:numId w:val="2"/>
        </w:numPr>
        <w:spacing w:line="240" w:lineRule="auto"/>
        <w:ind w:left="1276" w:hanging="709"/>
        <w:jc w:val="both"/>
        <w:rPr>
          <w:rFonts w:ascii="Times New Roman" w:hAnsi="Times New Roman" w:cs="Times New Roman"/>
          <w:sz w:val="24"/>
          <w:szCs w:val="24"/>
        </w:rPr>
      </w:pPr>
      <w:r w:rsidRPr="006C1E43">
        <w:rPr>
          <w:rFonts w:ascii="Times New Roman" w:hAnsi="Times New Roman" w:cs="Times New Roman"/>
          <w:sz w:val="24"/>
          <w:szCs w:val="24"/>
        </w:rPr>
        <w:t>teavitama SiMi, kui toetatava tegevusega samalaadsele tegevusele on taotletud toetust teistest meetmetest või muudest välisabi vahenditest;</w:t>
      </w:r>
    </w:p>
    <w:p w14:paraId="0CA87BD7" w14:textId="317D5ADD" w:rsidR="00345E08" w:rsidRPr="006C1E43" w:rsidRDefault="003438C9" w:rsidP="00345E08">
      <w:pPr>
        <w:pStyle w:val="ListParagraph"/>
        <w:numPr>
          <w:ilvl w:val="2"/>
          <w:numId w:val="2"/>
        </w:numPr>
        <w:spacing w:line="240" w:lineRule="auto"/>
        <w:ind w:left="1276" w:hanging="709"/>
        <w:jc w:val="both"/>
        <w:rPr>
          <w:rFonts w:ascii="Times New Roman" w:hAnsi="Times New Roman" w:cs="Times New Roman"/>
          <w:sz w:val="24"/>
          <w:szCs w:val="24"/>
        </w:rPr>
      </w:pPr>
      <w:bookmarkStart w:id="390" w:name="_Hlk208914936"/>
      <w:r w:rsidRPr="006C1E43">
        <w:rPr>
          <w:rFonts w:ascii="Times New Roman" w:hAnsi="Times New Roman" w:cs="Times New Roman"/>
          <w:sz w:val="24"/>
          <w:szCs w:val="24"/>
        </w:rPr>
        <w:t xml:space="preserve">koguma ja töötlema andmeid seirearuande jaoks, sh koolitatavate andmeid koolitustel osalenud isikute kohta kooskõlas isikuandmete kaitse seadusega ning tagama korrektsete osalejate andmete olemasolu e-toetuse keskkonnas hiljemalt </w:t>
      </w:r>
      <w:del w:id="391" w:author="Ave Osman" w:date="2025-09-15T14:59:00Z">
        <w:r w:rsidRPr="006C1E43" w:rsidDel="006F7A66">
          <w:rPr>
            <w:rFonts w:ascii="Times New Roman" w:hAnsi="Times New Roman" w:cs="Times New Roman"/>
            <w:sz w:val="24"/>
            <w:szCs w:val="24"/>
          </w:rPr>
          <w:delText xml:space="preserve">maksetaotluse </w:delText>
        </w:r>
      </w:del>
      <w:ins w:id="392" w:author="Ave Osman" w:date="2025-11-24T01:54:00Z">
        <w:r w:rsidR="00164D2D" w:rsidRPr="003416B0">
          <w:rPr>
            <w:rFonts w:ascii="Times New Roman" w:hAnsi="Times New Roman" w:cs="Times New Roman"/>
            <w:sz w:val="24"/>
            <w:szCs w:val="24"/>
          </w:rPr>
          <w:t>aruande</w:t>
        </w:r>
      </w:ins>
      <w:ins w:id="393" w:author="Ave Osman" w:date="2025-09-15T14:39:00Z">
        <w:r w:rsidR="00C26D41" w:rsidRPr="006C1E43">
          <w:rPr>
            <w:rFonts w:ascii="Times New Roman" w:hAnsi="Times New Roman" w:cs="Times New Roman"/>
            <w:sz w:val="24"/>
            <w:szCs w:val="24"/>
          </w:rPr>
          <w:t xml:space="preserve"> </w:t>
        </w:r>
      </w:ins>
      <w:r w:rsidRPr="006C1E43">
        <w:rPr>
          <w:rFonts w:ascii="Times New Roman" w:hAnsi="Times New Roman" w:cs="Times New Roman"/>
          <w:sz w:val="24"/>
          <w:szCs w:val="24"/>
        </w:rPr>
        <w:t>esitamise ajaks</w:t>
      </w:r>
      <w:bookmarkEnd w:id="390"/>
      <w:r w:rsidR="00345E08" w:rsidRPr="006C1E43">
        <w:rPr>
          <w:rFonts w:ascii="Times New Roman" w:hAnsi="Times New Roman" w:cs="Times New Roman"/>
          <w:sz w:val="24"/>
          <w:szCs w:val="24"/>
        </w:rPr>
        <w:t>;</w:t>
      </w:r>
      <w:r w:rsidR="003E2D63" w:rsidRPr="006C1E43">
        <w:rPr>
          <w:rFonts w:ascii="Times New Roman" w:hAnsi="Times New Roman" w:cs="Times New Roman"/>
          <w:sz w:val="24"/>
          <w:szCs w:val="24"/>
        </w:rPr>
        <w:t xml:space="preserve"> </w:t>
      </w:r>
      <w:del w:id="394" w:author="Ave Osman" w:date="2025-09-16T11:34:00Z">
        <w:r w:rsidR="003E2D63" w:rsidRPr="006C1E43" w:rsidDel="00812131">
          <w:rPr>
            <w:rFonts w:ascii="Times New Roman" w:hAnsi="Times New Roman" w:cs="Times New Roman"/>
            <w:sz w:val="24"/>
            <w:szCs w:val="24"/>
          </w:rPr>
          <w:delText>(</w:delText>
        </w:r>
        <w:r w:rsidR="003E2D63" w:rsidRPr="006C1E43" w:rsidDel="00812131">
          <w:rPr>
            <w:rFonts w:ascii="Times New Roman" w:hAnsi="Times New Roman" w:cs="Times New Roman"/>
            <w:i/>
            <w:iCs/>
            <w:sz w:val="24"/>
            <w:szCs w:val="24"/>
          </w:rPr>
          <w:delText>muudetud siseministri 21.06.2024 käskkirjaga nr 1-3/67</w:delText>
        </w:r>
        <w:r w:rsidR="003E2D63" w:rsidRPr="006C1E43" w:rsidDel="00812131">
          <w:rPr>
            <w:rFonts w:ascii="Times New Roman" w:hAnsi="Times New Roman" w:cs="Times New Roman"/>
            <w:sz w:val="24"/>
            <w:szCs w:val="24"/>
          </w:rPr>
          <w:delText>)</w:delText>
        </w:r>
      </w:del>
      <w:ins w:id="395" w:author="Ave Osman" w:date="2025-09-16T11:34:00Z">
        <w:r w:rsidR="00812131" w:rsidRPr="00812131">
          <w:rPr>
            <w:rFonts w:ascii="Times New Roman" w:hAnsi="Times New Roman" w:cs="Times New Roman"/>
            <w:sz w:val="24"/>
            <w:szCs w:val="24"/>
          </w:rPr>
          <w:t xml:space="preserve"> </w:t>
        </w:r>
        <w:r w:rsidR="00812131" w:rsidRPr="0059692D">
          <w:rPr>
            <w:rFonts w:ascii="Times New Roman" w:hAnsi="Times New Roman" w:cs="Times New Roman"/>
            <w:sz w:val="24"/>
            <w:szCs w:val="24"/>
          </w:rPr>
          <w:t>(</w:t>
        </w:r>
        <w:r w:rsidR="00812131" w:rsidRPr="0059692D">
          <w:rPr>
            <w:rFonts w:ascii="Times New Roman" w:hAnsi="Times New Roman" w:cs="Times New Roman"/>
            <w:i/>
            <w:iCs/>
            <w:sz w:val="24"/>
            <w:szCs w:val="24"/>
          </w:rPr>
          <w:t>muudetud siseministri pp.kk.aaaa käskkirjaga nr 1-3/X</w:t>
        </w:r>
        <w:r w:rsidR="00812131" w:rsidRPr="0059692D">
          <w:rPr>
            <w:rFonts w:ascii="Times New Roman" w:hAnsi="Times New Roman" w:cs="Times New Roman"/>
            <w:sz w:val="24"/>
            <w:szCs w:val="24"/>
          </w:rPr>
          <w:t>)</w:t>
        </w:r>
      </w:ins>
    </w:p>
    <w:p w14:paraId="36A3A6DF" w14:textId="77777777" w:rsidR="00345E08" w:rsidRPr="006C1E43" w:rsidRDefault="00345E08" w:rsidP="00345E08">
      <w:pPr>
        <w:pStyle w:val="ListParagraph"/>
        <w:numPr>
          <w:ilvl w:val="2"/>
          <w:numId w:val="2"/>
        </w:numPr>
        <w:spacing w:line="240" w:lineRule="auto"/>
        <w:ind w:left="1276" w:hanging="709"/>
        <w:jc w:val="both"/>
        <w:rPr>
          <w:rFonts w:ascii="Times New Roman" w:hAnsi="Times New Roman" w:cs="Times New Roman"/>
          <w:sz w:val="24"/>
          <w:szCs w:val="24"/>
        </w:rPr>
      </w:pPr>
      <w:r w:rsidRPr="006C1E43">
        <w:rPr>
          <w:rFonts w:ascii="Times New Roman" w:hAnsi="Times New Roman" w:cs="Times New Roman"/>
          <w:sz w:val="24"/>
          <w:szCs w:val="24"/>
        </w:rPr>
        <w:t xml:space="preserve">viivitamatult teavitama SiMi kirjalikku taasesitamist võimaldavas vormis: </w:t>
      </w:r>
    </w:p>
    <w:p w14:paraId="3F458297" w14:textId="77777777" w:rsidR="00345E08" w:rsidRPr="006C1E43" w:rsidRDefault="00345E08" w:rsidP="00345E08">
      <w:pPr>
        <w:pStyle w:val="ListParagraph"/>
        <w:numPr>
          <w:ilvl w:val="3"/>
          <w:numId w:val="2"/>
        </w:numPr>
        <w:spacing w:line="240" w:lineRule="auto"/>
        <w:ind w:left="851" w:hanging="284"/>
        <w:jc w:val="both"/>
        <w:rPr>
          <w:rFonts w:ascii="Times New Roman" w:hAnsi="Times New Roman" w:cs="Times New Roman"/>
          <w:sz w:val="24"/>
          <w:szCs w:val="24"/>
        </w:rPr>
      </w:pPr>
      <w:r w:rsidRPr="006C1E43">
        <w:rPr>
          <w:rFonts w:ascii="Times New Roman" w:hAnsi="Times New Roman" w:cs="Times New Roman"/>
          <w:sz w:val="24"/>
          <w:szCs w:val="24"/>
        </w:rPr>
        <w:t>asjaoludest, mis takistavad täitmast elluviija ülesandeid;</w:t>
      </w:r>
    </w:p>
    <w:p w14:paraId="68AFC2EE" w14:textId="77777777" w:rsidR="00345E08" w:rsidRPr="006C1E43" w:rsidRDefault="00345E08" w:rsidP="00345E08">
      <w:pPr>
        <w:pStyle w:val="ListParagraph"/>
        <w:numPr>
          <w:ilvl w:val="3"/>
          <w:numId w:val="2"/>
        </w:numPr>
        <w:spacing w:line="240" w:lineRule="auto"/>
        <w:ind w:left="851" w:hanging="284"/>
        <w:jc w:val="both"/>
        <w:rPr>
          <w:rFonts w:ascii="Times New Roman" w:hAnsi="Times New Roman" w:cs="Times New Roman"/>
          <w:sz w:val="24"/>
          <w:szCs w:val="24"/>
        </w:rPr>
      </w:pPr>
      <w:r w:rsidRPr="006C1E43">
        <w:rPr>
          <w:rFonts w:ascii="Times New Roman" w:hAnsi="Times New Roman" w:cs="Times New Roman"/>
          <w:sz w:val="24"/>
          <w:szCs w:val="24"/>
        </w:rPr>
        <w:t xml:space="preserve">TATi muutmise vajalikkusest; </w:t>
      </w:r>
    </w:p>
    <w:p w14:paraId="39D609C4" w14:textId="77777777" w:rsidR="00345E08" w:rsidRPr="006C1E43" w:rsidRDefault="00345E08" w:rsidP="00345E08">
      <w:pPr>
        <w:pStyle w:val="ListParagraph"/>
        <w:numPr>
          <w:ilvl w:val="2"/>
          <w:numId w:val="2"/>
        </w:numPr>
        <w:spacing w:line="240" w:lineRule="auto"/>
        <w:ind w:left="1276" w:hanging="709"/>
        <w:jc w:val="both"/>
        <w:rPr>
          <w:rFonts w:ascii="Times New Roman" w:hAnsi="Times New Roman" w:cs="Times New Roman"/>
          <w:sz w:val="24"/>
          <w:szCs w:val="24"/>
        </w:rPr>
      </w:pPr>
      <w:r w:rsidRPr="006C1E43">
        <w:rPr>
          <w:rFonts w:ascii="Times New Roman" w:hAnsi="Times New Roman" w:cs="Times New Roman"/>
          <w:sz w:val="24"/>
          <w:szCs w:val="24"/>
        </w:rPr>
        <w:t>projekti elluviimisel esinevatest probleemidest, mis võivad mõjutada tulemuse saavutamist.</w:t>
      </w:r>
    </w:p>
    <w:p w14:paraId="63416DDB" w14:textId="77777777" w:rsidR="00345E08" w:rsidRPr="006C1E43" w:rsidRDefault="00345E08" w:rsidP="00345E08">
      <w:pPr>
        <w:pStyle w:val="ListParagraph"/>
        <w:numPr>
          <w:ilvl w:val="1"/>
          <w:numId w:val="2"/>
        </w:numPr>
        <w:spacing w:line="240" w:lineRule="auto"/>
        <w:ind w:left="567" w:hanging="567"/>
        <w:jc w:val="both"/>
        <w:rPr>
          <w:rFonts w:ascii="Times New Roman" w:hAnsi="Times New Roman" w:cs="Times New Roman"/>
          <w:sz w:val="24"/>
          <w:szCs w:val="24"/>
        </w:rPr>
      </w:pPr>
      <w:r w:rsidRPr="006C1E43">
        <w:rPr>
          <w:rFonts w:ascii="Times New Roman" w:hAnsi="Times New Roman" w:cs="Times New Roman"/>
          <w:sz w:val="24"/>
          <w:szCs w:val="24"/>
        </w:rPr>
        <w:t>Elluviija kohustub andma igakülgse sisulise panuse seiresse, kontrolli, auditisse või hindamisse.</w:t>
      </w:r>
    </w:p>
    <w:p w14:paraId="6020599A" w14:textId="77777777" w:rsidR="00345E08" w:rsidRPr="006C1E43" w:rsidRDefault="00345E08" w:rsidP="00345E08">
      <w:pPr>
        <w:pStyle w:val="ListParagraph"/>
        <w:numPr>
          <w:ilvl w:val="1"/>
          <w:numId w:val="2"/>
        </w:numPr>
        <w:spacing w:line="240" w:lineRule="auto"/>
        <w:ind w:left="567" w:hanging="567"/>
        <w:jc w:val="both"/>
        <w:rPr>
          <w:rFonts w:ascii="Times New Roman" w:hAnsi="Times New Roman" w:cs="Times New Roman"/>
          <w:sz w:val="24"/>
          <w:szCs w:val="24"/>
        </w:rPr>
      </w:pPr>
      <w:r w:rsidRPr="006C1E43">
        <w:rPr>
          <w:rFonts w:ascii="Times New Roman" w:hAnsi="Times New Roman" w:cs="Times New Roman"/>
          <w:sz w:val="24"/>
          <w:szCs w:val="24"/>
        </w:rPr>
        <w:t xml:space="preserve">Elluviija peab säilitama dokumente vastavalt ÜSS2021_2027 §-le 18 </w:t>
      </w:r>
      <w:r w:rsidRPr="006C1E43">
        <w:rPr>
          <w:rFonts w:ascii="Times New Roman" w:hAnsi="Times New Roman" w:cs="Times New Roman"/>
          <w:color w:val="202020"/>
          <w:sz w:val="24"/>
          <w:szCs w:val="24"/>
          <w:shd w:val="clear" w:color="auto" w:fill="FFFFFF"/>
        </w:rPr>
        <w:t>ja Euroopa Parlamendi ja nõukogu määruse (EL) 2021/1060 artikli 82 lõikele 1 viis aastat toetuse saajale tehtud lõppmakse tegemise aasta 31. detsembrist arvates, välja arvatud juhul, kui riigiabi reeglitest tuleneb teisiti.</w:t>
      </w:r>
    </w:p>
    <w:bookmarkEnd w:id="388"/>
    <w:p w14:paraId="541A4A20" w14:textId="77777777" w:rsidR="00345E08" w:rsidRPr="006C1E43" w:rsidRDefault="00345E08" w:rsidP="00345E08">
      <w:pPr>
        <w:pStyle w:val="ListParagraph"/>
        <w:spacing w:line="240" w:lineRule="auto"/>
        <w:ind w:left="426"/>
        <w:rPr>
          <w:rFonts w:ascii="Times New Roman" w:hAnsi="Times New Roman" w:cs="Times New Roman"/>
          <w:sz w:val="24"/>
          <w:szCs w:val="24"/>
        </w:rPr>
      </w:pPr>
    </w:p>
    <w:p w14:paraId="0F9A9E05" w14:textId="77777777" w:rsidR="00345E08" w:rsidRPr="006C1E43" w:rsidRDefault="00345E08" w:rsidP="00345E08">
      <w:pPr>
        <w:pStyle w:val="ListParagraph"/>
        <w:keepNext/>
        <w:numPr>
          <w:ilvl w:val="0"/>
          <w:numId w:val="2"/>
        </w:numPr>
        <w:spacing w:before="240" w:after="60" w:line="240" w:lineRule="auto"/>
        <w:ind w:left="709" w:hanging="709"/>
        <w:outlineLvl w:val="0"/>
        <w:rPr>
          <w:rFonts w:ascii="Times New Roman" w:eastAsia="Times New Roman" w:hAnsi="Times New Roman" w:cs="Times New Roman"/>
          <w:b/>
          <w:bCs/>
          <w:color w:val="000000" w:themeColor="text1"/>
          <w:kern w:val="32"/>
          <w:sz w:val="24"/>
          <w:szCs w:val="24"/>
        </w:rPr>
      </w:pPr>
      <w:bookmarkStart w:id="396" w:name="_Hlk208915066"/>
      <w:r w:rsidRPr="006C1E43">
        <w:rPr>
          <w:rFonts w:ascii="Times New Roman" w:eastAsia="Times New Roman" w:hAnsi="Times New Roman" w:cs="Times New Roman"/>
          <w:b/>
          <w:bCs/>
          <w:color w:val="000000" w:themeColor="text1"/>
          <w:kern w:val="32"/>
          <w:sz w:val="24"/>
          <w:szCs w:val="24"/>
        </w:rPr>
        <w:t xml:space="preserve">Aruandlus </w:t>
      </w:r>
    </w:p>
    <w:p w14:paraId="39ACEAFA" w14:textId="277C8E8C" w:rsidR="00345E08" w:rsidRPr="006C1E43" w:rsidRDefault="00345E08" w:rsidP="00345E08">
      <w:pPr>
        <w:pStyle w:val="ListParagraph"/>
        <w:numPr>
          <w:ilvl w:val="1"/>
          <w:numId w:val="2"/>
        </w:numPr>
        <w:spacing w:line="240" w:lineRule="auto"/>
        <w:ind w:left="709" w:hanging="709"/>
        <w:jc w:val="both"/>
        <w:rPr>
          <w:rFonts w:ascii="Times New Roman" w:hAnsi="Times New Roman" w:cs="Times New Roman"/>
          <w:sz w:val="24"/>
          <w:szCs w:val="24"/>
        </w:rPr>
      </w:pPr>
      <w:bookmarkStart w:id="397" w:name="_Hlk115338552"/>
      <w:r w:rsidRPr="006C1E43">
        <w:rPr>
          <w:rFonts w:ascii="Times New Roman" w:hAnsi="Times New Roman" w:cs="Times New Roman"/>
          <w:sz w:val="24"/>
          <w:szCs w:val="24"/>
        </w:rPr>
        <w:t xml:space="preserve">Elluviija esitab SiMile projekti tegevuste, tulemuste ja näitajate saavutamise edenemise vahearuande SiMi väljatöötatud vormil e-toetuse keskkonna kaudu üldjuhul iga aasta </w:t>
      </w:r>
      <w:del w:id="398" w:author="Ave Osman" w:date="2025-08-11T17:03:00Z">
        <w:r w:rsidRPr="006C1E43" w:rsidDel="00836E77">
          <w:rPr>
            <w:rFonts w:ascii="Times New Roman" w:hAnsi="Times New Roman" w:cs="Times New Roman"/>
            <w:sz w:val="24"/>
            <w:szCs w:val="24"/>
          </w:rPr>
          <w:delText>15</w:delText>
        </w:r>
      </w:del>
      <w:ins w:id="399" w:author="Ave Osman" w:date="2025-08-11T17:03:00Z">
        <w:r w:rsidR="00836E77">
          <w:rPr>
            <w:rFonts w:ascii="Times New Roman" w:hAnsi="Times New Roman" w:cs="Times New Roman"/>
            <w:sz w:val="24"/>
            <w:szCs w:val="24"/>
          </w:rPr>
          <w:t>10</w:t>
        </w:r>
      </w:ins>
      <w:r w:rsidRPr="006C1E43">
        <w:rPr>
          <w:rFonts w:ascii="Times New Roman" w:hAnsi="Times New Roman" w:cs="Times New Roman"/>
          <w:sz w:val="24"/>
          <w:szCs w:val="24"/>
        </w:rPr>
        <w:t xml:space="preserve">. jaanuariks ja </w:t>
      </w:r>
      <w:del w:id="400" w:author="Ave Osman" w:date="2025-08-11T17:03:00Z">
        <w:r w:rsidRPr="006C1E43" w:rsidDel="00836E77">
          <w:rPr>
            <w:rFonts w:ascii="Times New Roman" w:hAnsi="Times New Roman" w:cs="Times New Roman"/>
            <w:sz w:val="24"/>
            <w:szCs w:val="24"/>
          </w:rPr>
          <w:delText>15</w:delText>
        </w:r>
      </w:del>
      <w:ins w:id="401" w:author="Ave Osman" w:date="2025-08-11T17:03:00Z">
        <w:r w:rsidR="00836E77">
          <w:rPr>
            <w:rFonts w:ascii="Times New Roman" w:hAnsi="Times New Roman" w:cs="Times New Roman"/>
            <w:sz w:val="24"/>
            <w:szCs w:val="24"/>
          </w:rPr>
          <w:t>10</w:t>
        </w:r>
      </w:ins>
      <w:r w:rsidRPr="006C1E43">
        <w:rPr>
          <w:rFonts w:ascii="Times New Roman" w:hAnsi="Times New Roman" w:cs="Times New Roman"/>
          <w:sz w:val="24"/>
          <w:szCs w:val="24"/>
        </w:rPr>
        <w:t xml:space="preserve">. juuniks vastavalt 31. detsembri ja 31. mai seisuga tegevuste elluviimise algusajast arvates. </w:t>
      </w:r>
      <w:bookmarkEnd w:id="397"/>
      <w:r w:rsidRPr="006C1E43">
        <w:rPr>
          <w:rFonts w:ascii="Times New Roman" w:hAnsi="Times New Roman" w:cs="Times New Roman"/>
          <w:sz w:val="24"/>
          <w:szCs w:val="24"/>
        </w:rPr>
        <w:t>Kui projekti tegevuste alguse ja esimese vahearuande esitamise tähtpäeva vahe on vähem kui neli kuud, esitatakse vahearuanne järgmiseks tähtpäevaks.</w:t>
      </w:r>
    </w:p>
    <w:p w14:paraId="39BF4566" w14:textId="4543E769" w:rsidR="00345E08" w:rsidRPr="006C1E43" w:rsidRDefault="00345E08" w:rsidP="00345E08">
      <w:pPr>
        <w:pStyle w:val="ListParagraph"/>
        <w:numPr>
          <w:ilvl w:val="1"/>
          <w:numId w:val="2"/>
        </w:numPr>
        <w:spacing w:line="240" w:lineRule="auto"/>
        <w:ind w:left="709" w:hanging="709"/>
        <w:jc w:val="both"/>
        <w:rPr>
          <w:rFonts w:ascii="Times New Roman" w:hAnsi="Times New Roman" w:cs="Times New Roman"/>
          <w:sz w:val="24"/>
          <w:szCs w:val="24"/>
        </w:rPr>
      </w:pPr>
      <w:bookmarkStart w:id="402" w:name="_Hlk115338613"/>
      <w:r w:rsidRPr="006C1E43">
        <w:rPr>
          <w:rFonts w:ascii="Times New Roman" w:hAnsi="Times New Roman" w:cs="Times New Roman"/>
          <w:sz w:val="24"/>
          <w:szCs w:val="24"/>
        </w:rPr>
        <w:t xml:space="preserve">Elluviija esitab SiMi-le projekti tegevuste, tulemuste ja näitajate saavutamise edenemise lõpparuande e-toetuse keskkonna kaudu </w:t>
      </w:r>
      <w:del w:id="403" w:author="Ave Osman" w:date="2025-09-15T15:05:00Z">
        <w:r w:rsidRPr="006C1E43" w:rsidDel="001D20AE">
          <w:rPr>
            <w:rFonts w:ascii="Times New Roman" w:hAnsi="Times New Roman" w:cs="Times New Roman"/>
            <w:sz w:val="24"/>
            <w:szCs w:val="24"/>
          </w:rPr>
          <w:delText xml:space="preserve">45 </w:delText>
        </w:r>
      </w:del>
      <w:ins w:id="404" w:author="Ave Osman" w:date="2025-11-24T12:36:00Z">
        <w:r w:rsidR="007C5B74">
          <w:rPr>
            <w:rFonts w:ascii="Times New Roman" w:hAnsi="Times New Roman" w:cs="Times New Roman"/>
            <w:sz w:val="24"/>
            <w:szCs w:val="24"/>
          </w:rPr>
          <w:t>20</w:t>
        </w:r>
      </w:ins>
      <w:ins w:id="405" w:author="Ave Osman" w:date="2025-09-15T15:05:00Z">
        <w:r w:rsidR="001D20AE" w:rsidRPr="006C1E43">
          <w:rPr>
            <w:rFonts w:ascii="Times New Roman" w:hAnsi="Times New Roman" w:cs="Times New Roman"/>
            <w:sz w:val="24"/>
            <w:szCs w:val="24"/>
          </w:rPr>
          <w:t xml:space="preserve"> </w:t>
        </w:r>
      </w:ins>
      <w:r w:rsidRPr="000C2D9E">
        <w:rPr>
          <w:rFonts w:ascii="Times New Roman" w:hAnsi="Times New Roman" w:cs="Times New Roman"/>
          <w:sz w:val="24"/>
          <w:szCs w:val="24"/>
        </w:rPr>
        <w:t xml:space="preserve">päeva jooksul alates projekti abikõlblikkuse perioodi lõppkuupäevast. </w:t>
      </w:r>
      <w:bookmarkEnd w:id="402"/>
      <w:r w:rsidRPr="000C2D9E">
        <w:rPr>
          <w:rFonts w:ascii="Times New Roman" w:hAnsi="Times New Roman" w:cs="Times New Roman"/>
          <w:sz w:val="24"/>
          <w:szCs w:val="24"/>
        </w:rPr>
        <w:t xml:space="preserve">Kui projekti tegevused lõppevad enne abikõlblikkuse perioodi lõppu, tuleb lõpparuanne esitada </w:t>
      </w:r>
      <w:del w:id="406" w:author="Ave Osman" w:date="2025-09-15T15:06:00Z">
        <w:r w:rsidRPr="000C2D9E" w:rsidDel="001D20AE">
          <w:rPr>
            <w:rFonts w:ascii="Times New Roman" w:hAnsi="Times New Roman" w:cs="Times New Roman"/>
            <w:sz w:val="24"/>
            <w:szCs w:val="24"/>
          </w:rPr>
          <w:delText xml:space="preserve">45 </w:delText>
        </w:r>
      </w:del>
      <w:ins w:id="407" w:author="Ave Osman" w:date="2025-11-24T12:37:00Z">
        <w:r w:rsidR="007C5B74" w:rsidRPr="000C2D9E">
          <w:rPr>
            <w:rFonts w:ascii="Times New Roman" w:hAnsi="Times New Roman" w:cs="Times New Roman"/>
            <w:sz w:val="24"/>
            <w:szCs w:val="24"/>
          </w:rPr>
          <w:t>20</w:t>
        </w:r>
      </w:ins>
      <w:ins w:id="408" w:author="Ave Osman" w:date="2025-09-15T15:06:00Z">
        <w:r w:rsidR="001D20AE" w:rsidRPr="000C2D9E">
          <w:rPr>
            <w:rFonts w:ascii="Times New Roman" w:hAnsi="Times New Roman" w:cs="Times New Roman"/>
            <w:sz w:val="24"/>
            <w:szCs w:val="24"/>
          </w:rPr>
          <w:t xml:space="preserve"> </w:t>
        </w:r>
      </w:ins>
      <w:r w:rsidRPr="000C2D9E">
        <w:rPr>
          <w:rFonts w:ascii="Times New Roman" w:hAnsi="Times New Roman" w:cs="Times New Roman"/>
          <w:sz w:val="24"/>
          <w:szCs w:val="24"/>
        </w:rPr>
        <w:t>päeva jooksul tegevuste</w:t>
      </w:r>
      <w:r w:rsidRPr="006C1E43">
        <w:rPr>
          <w:rFonts w:ascii="Times New Roman" w:hAnsi="Times New Roman" w:cs="Times New Roman"/>
          <w:sz w:val="24"/>
          <w:szCs w:val="24"/>
        </w:rPr>
        <w:t xml:space="preserve"> lõppemisest arvates. </w:t>
      </w:r>
    </w:p>
    <w:p w14:paraId="79D625F4" w14:textId="77777777" w:rsidR="00345E08" w:rsidRPr="006C1E43" w:rsidRDefault="00345E08" w:rsidP="00345E08">
      <w:pPr>
        <w:pStyle w:val="ListParagraph"/>
        <w:numPr>
          <w:ilvl w:val="1"/>
          <w:numId w:val="2"/>
        </w:numPr>
        <w:spacing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 xml:space="preserve">Juhul, kui vahearuande ja lõpparuande esitamise tähtaja vahe on vähem kui kuus kuud, esitatakse ainult lõpparuanne. </w:t>
      </w:r>
    </w:p>
    <w:p w14:paraId="277B01EB" w14:textId="586C27E8" w:rsidR="00345E08" w:rsidRPr="006C1E43" w:rsidRDefault="00345E08" w:rsidP="00345E08">
      <w:pPr>
        <w:pStyle w:val="ListParagraph"/>
        <w:numPr>
          <w:ilvl w:val="1"/>
          <w:numId w:val="2"/>
        </w:numPr>
        <w:spacing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 xml:space="preserve">Projekti vahe- ja lõpparuaruandes (edaspidi </w:t>
      </w:r>
      <w:r w:rsidRPr="006C1E43">
        <w:rPr>
          <w:rFonts w:ascii="Times New Roman" w:hAnsi="Times New Roman" w:cs="Times New Roman"/>
          <w:i/>
          <w:iCs/>
          <w:sz w:val="24"/>
          <w:szCs w:val="24"/>
        </w:rPr>
        <w:t>projekti aruanne</w:t>
      </w:r>
      <w:r w:rsidRPr="006C1E43">
        <w:rPr>
          <w:rFonts w:ascii="Times New Roman" w:hAnsi="Times New Roman" w:cs="Times New Roman"/>
          <w:sz w:val="24"/>
          <w:szCs w:val="24"/>
        </w:rPr>
        <w:t>) kajastatakse info vastavalt e-toetuse keskkonna aruande andmeväljades nõutule</w:t>
      </w:r>
      <w:ins w:id="409" w:author="Ave Osman" w:date="2025-08-13T11:23:00Z">
        <w:r w:rsidR="00442B36">
          <w:rPr>
            <w:rStyle w:val="FootnoteReference"/>
            <w:rFonts w:ascii="Times New Roman" w:hAnsi="Times New Roman" w:cs="Times New Roman"/>
            <w:sz w:val="24"/>
            <w:szCs w:val="24"/>
          </w:rPr>
          <w:footnoteReference w:id="6"/>
        </w:r>
      </w:ins>
      <w:r w:rsidRPr="006C1E43">
        <w:rPr>
          <w:rFonts w:ascii="Times New Roman" w:hAnsi="Times New Roman" w:cs="Times New Roman"/>
          <w:sz w:val="24"/>
          <w:szCs w:val="24"/>
        </w:rPr>
        <w:t>.</w:t>
      </w:r>
      <w:del w:id="418" w:author="Ave Osman" w:date="2025-08-13T11:23:00Z">
        <w:r w:rsidR="003438C9" w:rsidRPr="006C1E43" w:rsidDel="00442B36">
          <w:rPr>
            <w:rFonts w:ascii="Times New Roman" w:hAnsi="Times New Roman" w:cs="Times New Roman"/>
            <w:sz w:val="24"/>
            <w:szCs w:val="24"/>
          </w:rPr>
          <w:delText xml:space="preserve"> </w:delText>
        </w:r>
      </w:del>
      <w:del w:id="419" w:author="Ave Osman" w:date="2025-08-13T11:20:00Z">
        <w:r w:rsidR="003438C9" w:rsidRPr="006C1E43" w:rsidDel="00442B36">
          <w:rPr>
            <w:rFonts w:ascii="Times New Roman" w:hAnsi="Times New Roman" w:cs="Times New Roman"/>
            <w:sz w:val="24"/>
            <w:szCs w:val="24"/>
          </w:rPr>
          <w:delText xml:space="preserve">Lõpparuandes </w:delText>
        </w:r>
      </w:del>
      <w:ins w:id="420" w:author="Ave Osman" w:date="2025-08-13T11:20:00Z">
        <w:r w:rsidR="00442B36">
          <w:rPr>
            <w:rFonts w:ascii="Times New Roman" w:hAnsi="Times New Roman" w:cs="Times New Roman"/>
            <w:sz w:val="24"/>
            <w:szCs w:val="24"/>
          </w:rPr>
          <w:t>Aruannetes</w:t>
        </w:r>
        <w:r w:rsidR="00442B36" w:rsidRPr="006C1E43">
          <w:rPr>
            <w:rFonts w:ascii="Times New Roman" w:hAnsi="Times New Roman" w:cs="Times New Roman"/>
            <w:sz w:val="24"/>
            <w:szCs w:val="24"/>
          </w:rPr>
          <w:t xml:space="preserve"> </w:t>
        </w:r>
      </w:ins>
      <w:r w:rsidR="003438C9" w:rsidRPr="006C1E43">
        <w:rPr>
          <w:rFonts w:ascii="Times New Roman" w:hAnsi="Times New Roman" w:cs="Times New Roman"/>
          <w:sz w:val="24"/>
          <w:szCs w:val="24"/>
        </w:rPr>
        <w:t xml:space="preserve">kirjeldab elluviija </w:t>
      </w:r>
      <w:bookmarkStart w:id="421" w:name="_Hlk209191141"/>
      <w:r w:rsidR="003438C9" w:rsidRPr="006C1E43">
        <w:rPr>
          <w:rFonts w:ascii="Times New Roman" w:hAnsi="Times New Roman" w:cs="Times New Roman"/>
          <w:sz w:val="24"/>
          <w:szCs w:val="24"/>
        </w:rPr>
        <w:t>„Eesti 2035“ aluspõhimõtete ja sihtidega seotud horisontaalsete põhimõtete edendamiseks</w:t>
      </w:r>
      <w:bookmarkEnd w:id="421"/>
      <w:r w:rsidR="003438C9" w:rsidRPr="006C1E43">
        <w:rPr>
          <w:rFonts w:ascii="Times New Roman" w:hAnsi="Times New Roman" w:cs="Times New Roman"/>
          <w:sz w:val="24"/>
          <w:szCs w:val="24"/>
        </w:rPr>
        <w:t xml:space="preserve"> ellu viidud tegevusi ja tegevuste tulemusi.</w:t>
      </w:r>
      <w:r w:rsidR="003E2D63" w:rsidRPr="006C1E43">
        <w:rPr>
          <w:rFonts w:ascii="Times New Roman" w:hAnsi="Times New Roman" w:cs="Times New Roman"/>
          <w:sz w:val="24"/>
          <w:szCs w:val="24"/>
        </w:rPr>
        <w:t xml:space="preserve"> (</w:t>
      </w:r>
      <w:r w:rsidR="003E2D63" w:rsidRPr="006C1E43">
        <w:rPr>
          <w:rFonts w:ascii="Times New Roman" w:hAnsi="Times New Roman" w:cs="Times New Roman"/>
          <w:i/>
          <w:iCs/>
          <w:sz w:val="24"/>
          <w:szCs w:val="24"/>
        </w:rPr>
        <w:t>muudetud siseministri 21.06.2024 käskkirjaga nr 1-3/67</w:t>
      </w:r>
      <w:r w:rsidR="003E2D63" w:rsidRPr="006C1E43">
        <w:rPr>
          <w:rFonts w:ascii="Times New Roman" w:hAnsi="Times New Roman" w:cs="Times New Roman"/>
          <w:sz w:val="24"/>
          <w:szCs w:val="24"/>
        </w:rPr>
        <w:t>)</w:t>
      </w:r>
    </w:p>
    <w:p w14:paraId="35056D03" w14:textId="160AC882" w:rsidR="00345E08" w:rsidRPr="006C1E43" w:rsidRDefault="00345E08" w:rsidP="00345E08">
      <w:pPr>
        <w:pStyle w:val="ListParagraph"/>
        <w:numPr>
          <w:ilvl w:val="1"/>
          <w:numId w:val="2"/>
        </w:numPr>
        <w:spacing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Kui e-toetuse keskkonna töös esineb tehniline viga, mis takistab aruande tähtaegset esitamist, loetakse projekti aruande esitamise tähtajaks järgmine tööpäev peale vea kõrvaldamist.</w:t>
      </w:r>
      <w:r w:rsidR="003E2D63" w:rsidRPr="006C1E43">
        <w:rPr>
          <w:rFonts w:ascii="Times New Roman" w:hAnsi="Times New Roman" w:cs="Times New Roman"/>
          <w:sz w:val="24"/>
          <w:szCs w:val="24"/>
        </w:rPr>
        <w:t xml:space="preserve"> (</w:t>
      </w:r>
      <w:r w:rsidR="003E2D63" w:rsidRPr="006C1E43">
        <w:rPr>
          <w:rFonts w:ascii="Times New Roman" w:hAnsi="Times New Roman" w:cs="Times New Roman"/>
          <w:i/>
          <w:iCs/>
          <w:sz w:val="24"/>
          <w:szCs w:val="24"/>
        </w:rPr>
        <w:t>muudetud siseministri 21.06.2024 käskkirjaga nr 1-3/67</w:t>
      </w:r>
      <w:r w:rsidR="003E2D63" w:rsidRPr="006C1E43">
        <w:rPr>
          <w:rFonts w:ascii="Times New Roman" w:hAnsi="Times New Roman" w:cs="Times New Roman"/>
          <w:sz w:val="24"/>
          <w:szCs w:val="24"/>
        </w:rPr>
        <w:t>)</w:t>
      </w:r>
    </w:p>
    <w:p w14:paraId="2C33E15C" w14:textId="77777777" w:rsidR="00345E08" w:rsidRPr="006C1E43" w:rsidRDefault="00345E08" w:rsidP="00345E08">
      <w:pPr>
        <w:pStyle w:val="ListParagraph"/>
        <w:numPr>
          <w:ilvl w:val="1"/>
          <w:numId w:val="2"/>
        </w:numPr>
        <w:spacing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SiM kontrollib üldjuhul 15 tööpäeva jooksul aruande laekumisest, kas projekti aruanne on vormikohane ja nõuetekohaselt täidetud ning annab ülevaate tehtud tegevustest.</w:t>
      </w:r>
    </w:p>
    <w:p w14:paraId="5D595505" w14:textId="77777777" w:rsidR="00345E08" w:rsidRPr="006C1E43" w:rsidRDefault="00345E08" w:rsidP="00345E08">
      <w:pPr>
        <w:pStyle w:val="ListParagraph"/>
        <w:numPr>
          <w:ilvl w:val="1"/>
          <w:numId w:val="2"/>
        </w:numPr>
        <w:spacing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Kui projekti aruandes puudusi ei esine, kinnitab SiM projekti aruande.</w:t>
      </w:r>
    </w:p>
    <w:p w14:paraId="471F8F69" w14:textId="68B3C118" w:rsidR="00345E08" w:rsidRPr="006C1E43" w:rsidRDefault="00345E08" w:rsidP="00345E08">
      <w:pPr>
        <w:pStyle w:val="ListParagraph"/>
        <w:numPr>
          <w:ilvl w:val="1"/>
          <w:numId w:val="2"/>
        </w:numPr>
        <w:spacing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lastRenderedPageBreak/>
        <w:t xml:space="preserve">Projekti aruandes puuduste esinemise korral annab SiM elluviijale </w:t>
      </w:r>
      <w:del w:id="422" w:author="Ave Osman" w:date="2025-08-11T17:01:00Z">
        <w:r w:rsidRPr="006C1E43" w:rsidDel="00836E77">
          <w:rPr>
            <w:rFonts w:ascii="Times New Roman" w:hAnsi="Times New Roman" w:cs="Times New Roman"/>
            <w:sz w:val="24"/>
            <w:szCs w:val="24"/>
          </w:rPr>
          <w:delText>vähemalt kümme</w:delText>
        </w:r>
      </w:del>
      <w:ins w:id="423" w:author="Ave Osman" w:date="2025-08-11T17:01:00Z">
        <w:r w:rsidR="00836E77">
          <w:rPr>
            <w:rFonts w:ascii="Times New Roman" w:hAnsi="Times New Roman" w:cs="Times New Roman"/>
            <w:sz w:val="24"/>
            <w:szCs w:val="24"/>
          </w:rPr>
          <w:t xml:space="preserve">üldjuhul kuni </w:t>
        </w:r>
      </w:ins>
      <w:ins w:id="424" w:author="Ave Osman" w:date="2025-08-14T17:08:00Z">
        <w:r w:rsidR="00726A8A">
          <w:rPr>
            <w:rFonts w:ascii="Times New Roman" w:hAnsi="Times New Roman" w:cs="Times New Roman"/>
            <w:sz w:val="24"/>
            <w:szCs w:val="24"/>
          </w:rPr>
          <w:t>kolm</w:t>
        </w:r>
      </w:ins>
      <w:r w:rsidRPr="006C1E43">
        <w:rPr>
          <w:rFonts w:ascii="Times New Roman" w:hAnsi="Times New Roman" w:cs="Times New Roman"/>
          <w:sz w:val="24"/>
          <w:szCs w:val="24"/>
        </w:rPr>
        <w:t xml:space="preserve"> tööpäeva puuduste kõrvaldamiseks ning SiM kinnitab aruande kümne tööpäeva jooksul peale puuduste kõrvaldamist.</w:t>
      </w:r>
    </w:p>
    <w:p w14:paraId="20CD8CE2" w14:textId="68B3BFE4" w:rsidR="00345E08" w:rsidRPr="001D20AE" w:rsidRDefault="00345E08" w:rsidP="00345E08">
      <w:pPr>
        <w:pStyle w:val="ListParagraph"/>
        <w:numPr>
          <w:ilvl w:val="1"/>
          <w:numId w:val="2"/>
        </w:numPr>
        <w:spacing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Projektide puhul, mis sisaldavad koolitusi, mis toimuvad vähem kui kolm kuud enne projekti lõpparuande esitamise kuupäeva, esitab elluviija e-toetuse keskkonnas järelaruande.</w:t>
      </w:r>
      <w:r w:rsidR="003E2D63" w:rsidRPr="006C1E43">
        <w:rPr>
          <w:rFonts w:ascii="Times New Roman" w:hAnsi="Times New Roman" w:cs="Times New Roman"/>
          <w:sz w:val="24"/>
          <w:szCs w:val="24"/>
        </w:rPr>
        <w:t xml:space="preserve"> </w:t>
      </w:r>
      <w:ins w:id="425" w:author="Ave Osman" w:date="2025-09-15T15:01:00Z">
        <w:r w:rsidR="006F7A66" w:rsidRPr="001D20AE">
          <w:rPr>
            <w:rFonts w:ascii="Times New Roman" w:eastAsia="SimSun" w:hAnsi="Times New Roman" w:cs="Times New Roman"/>
            <w:kern w:val="1"/>
            <w:sz w:val="24"/>
            <w:szCs w:val="24"/>
            <w:lang w:eastAsia="zh-CN" w:bidi="hi-IN"/>
          </w:rPr>
          <w:t xml:space="preserve">Järelaruanne tuleb esitada hiljemalt 1. </w:t>
        </w:r>
      </w:ins>
      <w:ins w:id="426" w:author="Ave Osman" w:date="2025-09-15T15:12:00Z">
        <w:r w:rsidR="001D20AE" w:rsidRPr="001D20AE">
          <w:rPr>
            <w:rFonts w:ascii="Times New Roman" w:eastAsia="SimSun" w:hAnsi="Times New Roman" w:cs="Times New Roman"/>
            <w:kern w:val="1"/>
            <w:sz w:val="24"/>
            <w:szCs w:val="24"/>
            <w:lang w:eastAsia="zh-CN" w:bidi="hi-IN"/>
          </w:rPr>
          <w:t>juuniks</w:t>
        </w:r>
      </w:ins>
      <w:ins w:id="427" w:author="Ave Osman" w:date="2025-09-15T15:01:00Z">
        <w:r w:rsidR="006F7A66" w:rsidRPr="001D20AE">
          <w:rPr>
            <w:rFonts w:ascii="Times New Roman" w:eastAsia="SimSun" w:hAnsi="Times New Roman" w:cs="Times New Roman"/>
            <w:kern w:val="1"/>
            <w:sz w:val="24"/>
            <w:szCs w:val="24"/>
            <w:lang w:eastAsia="zh-CN" w:bidi="hi-IN"/>
          </w:rPr>
          <w:t xml:space="preserve"> 2030.</w:t>
        </w:r>
        <w:r w:rsidR="006F7A66" w:rsidRPr="001D20AE">
          <w:rPr>
            <w:rFonts w:ascii="Times New Roman" w:hAnsi="Times New Roman" w:cs="Times New Roman"/>
            <w:sz w:val="24"/>
            <w:szCs w:val="24"/>
          </w:rPr>
          <w:t xml:space="preserve"> </w:t>
        </w:r>
      </w:ins>
      <w:r w:rsidR="003E2D63" w:rsidRPr="001D20AE">
        <w:rPr>
          <w:rFonts w:ascii="Times New Roman" w:hAnsi="Times New Roman" w:cs="Times New Roman"/>
          <w:sz w:val="24"/>
          <w:szCs w:val="24"/>
        </w:rPr>
        <w:t>(</w:t>
      </w:r>
      <w:r w:rsidR="003E2D63" w:rsidRPr="001D20AE">
        <w:rPr>
          <w:rFonts w:ascii="Times New Roman" w:hAnsi="Times New Roman" w:cs="Times New Roman"/>
          <w:i/>
          <w:iCs/>
          <w:sz w:val="24"/>
          <w:szCs w:val="24"/>
        </w:rPr>
        <w:t>muudetud siseministri 21.06.2024 käskkirjaga nr 1-3/67</w:t>
      </w:r>
      <w:r w:rsidR="003E2D63" w:rsidRPr="001D20AE">
        <w:rPr>
          <w:rFonts w:ascii="Times New Roman" w:hAnsi="Times New Roman" w:cs="Times New Roman"/>
          <w:sz w:val="24"/>
          <w:szCs w:val="24"/>
        </w:rPr>
        <w:t>)</w:t>
      </w:r>
    </w:p>
    <w:p w14:paraId="08A2767F" w14:textId="77777777" w:rsidR="00345E08" w:rsidRPr="006C1E43" w:rsidRDefault="00345E08" w:rsidP="00345E08">
      <w:pPr>
        <w:pStyle w:val="ListParagraph"/>
        <w:numPr>
          <w:ilvl w:val="1"/>
          <w:numId w:val="2"/>
        </w:numPr>
        <w:spacing w:line="240" w:lineRule="auto"/>
        <w:ind w:left="709" w:hanging="709"/>
        <w:jc w:val="both"/>
        <w:rPr>
          <w:rFonts w:ascii="Times New Roman" w:hAnsi="Times New Roman" w:cs="Times New Roman"/>
          <w:sz w:val="24"/>
          <w:szCs w:val="24"/>
        </w:rPr>
      </w:pPr>
      <w:r w:rsidRPr="001D20AE">
        <w:rPr>
          <w:rFonts w:ascii="Times New Roman" w:hAnsi="Times New Roman" w:cs="Times New Roman"/>
          <w:sz w:val="24"/>
          <w:szCs w:val="24"/>
        </w:rPr>
        <w:t>SiMil on õigus küsida projekti elluviijalt lisainfot</w:t>
      </w:r>
      <w:r w:rsidRPr="006C1E43">
        <w:rPr>
          <w:rFonts w:ascii="Times New Roman" w:hAnsi="Times New Roman" w:cs="Times New Roman"/>
          <w:sz w:val="24"/>
          <w:szCs w:val="24"/>
        </w:rPr>
        <w:t xml:space="preserve"> projekti tegevuse käigu ja tulemuste kohta.</w:t>
      </w:r>
      <w:bookmarkEnd w:id="396"/>
    </w:p>
    <w:p w14:paraId="5BA8A90C" w14:textId="0AB42A2D" w:rsidR="00345E08" w:rsidRPr="00812131" w:rsidRDefault="00812131" w:rsidP="00812131">
      <w:pPr>
        <w:spacing w:line="240" w:lineRule="auto"/>
        <w:ind w:left="0"/>
        <w:jc w:val="both"/>
        <w:rPr>
          <w:rFonts w:ascii="Times New Roman" w:hAnsi="Times New Roman" w:cs="Times New Roman"/>
          <w:sz w:val="24"/>
          <w:szCs w:val="24"/>
        </w:rPr>
      </w:pPr>
      <w:ins w:id="428" w:author="Ave Osman" w:date="2025-09-16T11:39:00Z">
        <w:r w:rsidRPr="0059692D">
          <w:rPr>
            <w:rFonts w:ascii="Times New Roman" w:hAnsi="Times New Roman" w:cs="Times New Roman"/>
            <w:sz w:val="24"/>
            <w:szCs w:val="24"/>
          </w:rPr>
          <w:t>(</w:t>
        </w:r>
        <w:r w:rsidRPr="0059692D">
          <w:rPr>
            <w:rFonts w:ascii="Times New Roman" w:hAnsi="Times New Roman" w:cs="Times New Roman"/>
            <w:i/>
            <w:iCs/>
            <w:sz w:val="24"/>
            <w:szCs w:val="24"/>
          </w:rPr>
          <w:t>muudetud siseministri pp.kk.aaaa käskkirjaga nr 1-3/X</w:t>
        </w:r>
        <w:r w:rsidRPr="0059692D">
          <w:rPr>
            <w:rFonts w:ascii="Times New Roman" w:hAnsi="Times New Roman" w:cs="Times New Roman"/>
            <w:sz w:val="24"/>
            <w:szCs w:val="24"/>
          </w:rPr>
          <w:t>)</w:t>
        </w:r>
      </w:ins>
    </w:p>
    <w:p w14:paraId="706A1310" w14:textId="77777777" w:rsidR="00345E08" w:rsidRPr="006C1E43" w:rsidRDefault="00345E08" w:rsidP="00345E08">
      <w:pPr>
        <w:pStyle w:val="ListParagraph"/>
        <w:numPr>
          <w:ilvl w:val="0"/>
          <w:numId w:val="2"/>
        </w:numPr>
        <w:spacing w:after="0" w:line="240" w:lineRule="auto"/>
        <w:ind w:left="709" w:hanging="709"/>
        <w:jc w:val="both"/>
        <w:rPr>
          <w:rFonts w:ascii="Times New Roman" w:eastAsia="Times New Roman" w:hAnsi="Times New Roman" w:cs="Times New Roman"/>
          <w:b/>
          <w:bCs/>
          <w:iCs/>
          <w:color w:val="000000" w:themeColor="text1"/>
          <w:sz w:val="24"/>
          <w:szCs w:val="24"/>
        </w:rPr>
      </w:pPr>
      <w:bookmarkStart w:id="429" w:name="_Toc390093275"/>
      <w:r w:rsidRPr="006C1E43">
        <w:rPr>
          <w:rFonts w:ascii="Times New Roman" w:eastAsia="Times New Roman" w:hAnsi="Times New Roman" w:cs="Times New Roman"/>
          <w:b/>
          <w:bCs/>
          <w:iCs/>
          <w:color w:val="000000" w:themeColor="text1"/>
          <w:sz w:val="24"/>
          <w:szCs w:val="24"/>
        </w:rPr>
        <w:t>TAT muutmine</w:t>
      </w:r>
    </w:p>
    <w:p w14:paraId="306A479F" w14:textId="77777777" w:rsidR="00345E08" w:rsidRPr="006C1E43" w:rsidRDefault="00345E08" w:rsidP="00345E08">
      <w:pPr>
        <w:pStyle w:val="ListParagraph"/>
        <w:numPr>
          <w:ilvl w:val="1"/>
          <w:numId w:val="2"/>
        </w:numPr>
        <w:spacing w:after="0"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 xml:space="preserve">SiMil on õigus muuta TAT käskkirja enda või elluviija algatusel. </w:t>
      </w:r>
    </w:p>
    <w:p w14:paraId="784A6D82" w14:textId="7D10F628" w:rsidR="00345E08" w:rsidRPr="006C1E43" w:rsidRDefault="003438C9" w:rsidP="00345E08">
      <w:pPr>
        <w:pStyle w:val="ListParagraph"/>
        <w:numPr>
          <w:ilvl w:val="1"/>
          <w:numId w:val="2"/>
        </w:numPr>
        <w:spacing w:after="0"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 xml:space="preserve">Kui ilmneb vajadus projekti tegevusi, tulemusi, eelarvet, näitajaid või abikõlblikkuse perioodi muuta, esitab elluviija SiMile põhjendatud taotluse (edaspidi </w:t>
      </w:r>
      <w:r w:rsidRPr="006C1E43">
        <w:rPr>
          <w:rFonts w:ascii="Times New Roman" w:hAnsi="Times New Roman" w:cs="Times New Roman"/>
          <w:i/>
          <w:iCs/>
          <w:sz w:val="24"/>
          <w:szCs w:val="24"/>
        </w:rPr>
        <w:t>TATi muutmise taotlus</w:t>
      </w:r>
      <w:r w:rsidRPr="006C1E43">
        <w:rPr>
          <w:rFonts w:ascii="Times New Roman" w:hAnsi="Times New Roman" w:cs="Times New Roman"/>
          <w:sz w:val="24"/>
          <w:szCs w:val="24"/>
        </w:rPr>
        <w:t>) dokumendihaldussüsteemi kaudu esindusõigusliku isiku poolt digitaalselt allkirjastatuna</w:t>
      </w:r>
      <w:r w:rsidR="00345E08" w:rsidRPr="006C1E43">
        <w:rPr>
          <w:rFonts w:ascii="Times New Roman" w:hAnsi="Times New Roman" w:cs="Times New Roman"/>
          <w:sz w:val="24"/>
          <w:szCs w:val="24"/>
        </w:rPr>
        <w:t>).</w:t>
      </w:r>
      <w:r w:rsidR="003E2D63" w:rsidRPr="006C1E43">
        <w:rPr>
          <w:rFonts w:ascii="Times New Roman" w:hAnsi="Times New Roman" w:cs="Times New Roman"/>
          <w:sz w:val="24"/>
          <w:szCs w:val="24"/>
        </w:rPr>
        <w:t xml:space="preserve"> (</w:t>
      </w:r>
      <w:r w:rsidR="003E2D63" w:rsidRPr="006C1E43">
        <w:rPr>
          <w:rFonts w:ascii="Times New Roman" w:hAnsi="Times New Roman" w:cs="Times New Roman"/>
          <w:i/>
          <w:iCs/>
          <w:sz w:val="24"/>
          <w:szCs w:val="24"/>
        </w:rPr>
        <w:t>muudetud siseministri 21.06.2024 käskkirjaga nr 1-3/67</w:t>
      </w:r>
      <w:r w:rsidR="003E2D63" w:rsidRPr="006C1E43">
        <w:rPr>
          <w:rFonts w:ascii="Times New Roman" w:hAnsi="Times New Roman" w:cs="Times New Roman"/>
          <w:sz w:val="24"/>
          <w:szCs w:val="24"/>
        </w:rPr>
        <w:t>)</w:t>
      </w:r>
    </w:p>
    <w:p w14:paraId="5A5810C2" w14:textId="77777777" w:rsidR="00345E08" w:rsidRPr="006C1E43" w:rsidRDefault="00345E08" w:rsidP="00345E08">
      <w:pPr>
        <w:pStyle w:val="ListParagraph"/>
        <w:numPr>
          <w:ilvl w:val="1"/>
          <w:numId w:val="2"/>
        </w:numPr>
        <w:spacing w:after="0"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 xml:space="preserve">SiM vaatab TAT muutmise taotluse läbi 25 tööpäeva jooksul alates selle kättesaamisest ja annab hinnangu TAT muutmise taotluse kohta. </w:t>
      </w:r>
    </w:p>
    <w:p w14:paraId="7F87B81E" w14:textId="3F493298" w:rsidR="00345E08" w:rsidRPr="006C1E43" w:rsidRDefault="00345E08" w:rsidP="00345E08">
      <w:pPr>
        <w:pStyle w:val="ListParagraph"/>
        <w:numPr>
          <w:ilvl w:val="1"/>
          <w:numId w:val="2"/>
        </w:numPr>
        <w:spacing w:after="0" w:line="240" w:lineRule="auto"/>
        <w:ind w:left="709" w:hanging="709"/>
        <w:jc w:val="both"/>
        <w:rPr>
          <w:rFonts w:ascii="Times New Roman" w:hAnsi="Times New Roman" w:cs="Times New Roman"/>
          <w:sz w:val="24"/>
          <w:szCs w:val="24"/>
        </w:rPr>
      </w:pPr>
      <w:bookmarkStart w:id="430" w:name="_Hlk208915398"/>
      <w:r w:rsidRPr="006C1E43">
        <w:rPr>
          <w:rFonts w:ascii="Times New Roman" w:hAnsi="Times New Roman" w:cs="Times New Roman"/>
          <w:sz w:val="24"/>
          <w:szCs w:val="24"/>
        </w:rPr>
        <w:t xml:space="preserve">Puuduste esinemisel annab SiM elluviijale tähtaja puuduste kõrvaldamiseks. </w:t>
      </w:r>
      <w:del w:id="431" w:author="Ave Osman" w:date="2025-09-15T15:53:00Z">
        <w:r w:rsidRPr="006C1E43" w:rsidDel="00E231B6">
          <w:rPr>
            <w:rFonts w:ascii="Times New Roman" w:hAnsi="Times New Roman" w:cs="Times New Roman"/>
            <w:sz w:val="24"/>
            <w:szCs w:val="24"/>
          </w:rPr>
          <w:delText xml:space="preserve">TAT muutmise taotluse menetlemise tähtaega võib pikendada puuduste kõrvaldamiseks. </w:delText>
        </w:r>
      </w:del>
      <w:r w:rsidRPr="006C1E43">
        <w:rPr>
          <w:rFonts w:ascii="Times New Roman" w:hAnsi="Times New Roman" w:cs="Times New Roman"/>
          <w:sz w:val="24"/>
          <w:szCs w:val="24"/>
        </w:rPr>
        <w:t>TAT muutmise taotluse menetlemise tähtaega võib pikendada puuduste kõrvaldamiseks ettenähtud tähtaja võrra</w:t>
      </w:r>
      <w:bookmarkEnd w:id="430"/>
      <w:r w:rsidRPr="006C1E43">
        <w:rPr>
          <w:rFonts w:ascii="Times New Roman" w:hAnsi="Times New Roman" w:cs="Times New Roman"/>
          <w:sz w:val="24"/>
          <w:szCs w:val="24"/>
        </w:rPr>
        <w:t xml:space="preserve">. </w:t>
      </w:r>
      <w:ins w:id="432" w:author="Ave Osman" w:date="2025-09-16T11:43:00Z">
        <w:r w:rsidR="000C3AB3" w:rsidRPr="0059692D">
          <w:rPr>
            <w:rFonts w:ascii="Times New Roman" w:hAnsi="Times New Roman" w:cs="Times New Roman"/>
            <w:sz w:val="24"/>
            <w:szCs w:val="24"/>
          </w:rPr>
          <w:t>(</w:t>
        </w:r>
        <w:r w:rsidR="000C3AB3" w:rsidRPr="0059692D">
          <w:rPr>
            <w:rFonts w:ascii="Times New Roman" w:hAnsi="Times New Roman" w:cs="Times New Roman"/>
            <w:i/>
            <w:iCs/>
            <w:sz w:val="24"/>
            <w:szCs w:val="24"/>
          </w:rPr>
          <w:t>muudetud siseministri pp.kk.aaaa käskkirjaga nr 1-3/X</w:t>
        </w:r>
        <w:r w:rsidR="000C3AB3" w:rsidRPr="0059692D">
          <w:rPr>
            <w:rFonts w:ascii="Times New Roman" w:hAnsi="Times New Roman" w:cs="Times New Roman"/>
            <w:sz w:val="24"/>
            <w:szCs w:val="24"/>
          </w:rPr>
          <w:t>)</w:t>
        </w:r>
      </w:ins>
    </w:p>
    <w:p w14:paraId="14AF4858" w14:textId="77777777" w:rsidR="00345E08" w:rsidRPr="006C1E43" w:rsidRDefault="00345E08" w:rsidP="00345E08">
      <w:pPr>
        <w:pStyle w:val="ListParagraph"/>
        <w:numPr>
          <w:ilvl w:val="1"/>
          <w:numId w:val="2"/>
        </w:numPr>
        <w:spacing w:after="0"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Elluviijal on võimalik TAT muutmist taotleda üks kord kuue kuu jooksul. SiMi eelneval nõusolekul võib TATi muutmist taotleda sagedamini.</w:t>
      </w:r>
    </w:p>
    <w:p w14:paraId="23770BBF" w14:textId="77777777" w:rsidR="00345E08" w:rsidRPr="006C1E43" w:rsidRDefault="00345E08" w:rsidP="00345E08">
      <w:pPr>
        <w:pStyle w:val="ListParagraph"/>
        <w:numPr>
          <w:ilvl w:val="1"/>
          <w:numId w:val="2"/>
        </w:numPr>
        <w:spacing w:after="0"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 xml:space="preserve">SiM võib TAT-i muuta, kui selgub, et muudatuste tegemine on vajalik TAT edukaks elluviimiseks või elluviijal ei ole toetuse kasutamist ettenähtud tingimustel võimalik jätkata. SiM teavitab sellest elluviijat mõistliku aja jooksul. </w:t>
      </w:r>
    </w:p>
    <w:p w14:paraId="290A6592" w14:textId="01E170E5" w:rsidR="00345E08" w:rsidRPr="006C1E43" w:rsidRDefault="00345E08" w:rsidP="00345E08">
      <w:pPr>
        <w:pStyle w:val="ListParagraph"/>
        <w:numPr>
          <w:ilvl w:val="1"/>
          <w:numId w:val="2"/>
        </w:numPr>
        <w:spacing w:after="0"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SiMil on õigus toetust suurendada ja vähendada. Toetuse summat võib suurendada</w:t>
      </w:r>
      <w:del w:id="433" w:author="Ave Osman" w:date="2025-12-09T10:21:00Z">
        <w:r w:rsidRPr="006C1E43" w:rsidDel="00A947B1">
          <w:rPr>
            <w:rFonts w:ascii="Times New Roman" w:hAnsi="Times New Roman" w:cs="Times New Roman"/>
            <w:sz w:val="24"/>
            <w:szCs w:val="24"/>
          </w:rPr>
          <w:delText xml:space="preserve"> ühendmääruse § 13 lõikes 1 toodud tingimuste kohaselt</w:delText>
        </w:r>
      </w:del>
      <w:ins w:id="434" w:author="Ave Osman" w:date="2025-12-09T10:21:00Z">
        <w:r w:rsidR="00A947B1">
          <w:rPr>
            <w:rFonts w:ascii="Times New Roman" w:hAnsi="Times New Roman" w:cs="Times New Roman"/>
            <w:sz w:val="24"/>
            <w:szCs w:val="24"/>
          </w:rPr>
          <w:t>, kui see on põhjendatud ja projektide rahastamise eelarve jääk seda võimaldab</w:t>
        </w:r>
      </w:ins>
      <w:r w:rsidRPr="006C1E43">
        <w:rPr>
          <w:rFonts w:ascii="Times New Roman" w:hAnsi="Times New Roman" w:cs="Times New Roman"/>
          <w:sz w:val="24"/>
          <w:szCs w:val="24"/>
        </w:rPr>
        <w:t xml:space="preserve">. </w:t>
      </w:r>
    </w:p>
    <w:p w14:paraId="0EE75AF3" w14:textId="77777777" w:rsidR="00345E08" w:rsidRPr="006C1E43" w:rsidRDefault="00345E08" w:rsidP="00345E08">
      <w:pPr>
        <w:pStyle w:val="ListParagraph"/>
        <w:numPr>
          <w:ilvl w:val="1"/>
          <w:numId w:val="2"/>
        </w:numPr>
        <w:spacing w:after="0"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TAT muutmise eelnõu kooskõlastatakse vastavalt ühendmääruse §-le 48.</w:t>
      </w:r>
    </w:p>
    <w:p w14:paraId="5C98C5A3" w14:textId="77777777" w:rsidR="00345E08" w:rsidRPr="006C1E43" w:rsidRDefault="00345E08" w:rsidP="00345E08">
      <w:pPr>
        <w:spacing w:after="0" w:line="240" w:lineRule="auto"/>
        <w:jc w:val="both"/>
        <w:rPr>
          <w:rFonts w:ascii="Times New Roman" w:eastAsia="Times New Roman" w:hAnsi="Times New Roman" w:cs="Times New Roman"/>
          <w:b/>
          <w:bCs/>
          <w:i/>
          <w:color w:val="000000" w:themeColor="text1"/>
          <w:sz w:val="24"/>
          <w:szCs w:val="24"/>
        </w:rPr>
      </w:pPr>
    </w:p>
    <w:p w14:paraId="6BE2E23E" w14:textId="77777777" w:rsidR="00345E08" w:rsidRPr="006C1E43" w:rsidRDefault="00345E08" w:rsidP="00345E08">
      <w:pPr>
        <w:pStyle w:val="ListParagraph"/>
        <w:numPr>
          <w:ilvl w:val="0"/>
          <w:numId w:val="2"/>
        </w:numPr>
        <w:spacing w:after="0" w:line="240" w:lineRule="auto"/>
        <w:ind w:left="567" w:hanging="567"/>
        <w:jc w:val="both"/>
        <w:rPr>
          <w:rFonts w:ascii="Times New Roman" w:hAnsi="Times New Roman" w:cs="Times New Roman"/>
          <w:b/>
          <w:bCs/>
          <w:sz w:val="24"/>
          <w:szCs w:val="24"/>
        </w:rPr>
      </w:pPr>
      <w:r w:rsidRPr="006C1E43">
        <w:rPr>
          <w:rFonts w:ascii="Times New Roman" w:eastAsia="Times New Roman" w:hAnsi="Times New Roman" w:cs="Times New Roman"/>
          <w:b/>
          <w:bCs/>
          <w:i/>
          <w:color w:val="000000" w:themeColor="text1"/>
          <w:sz w:val="24"/>
          <w:szCs w:val="24"/>
        </w:rPr>
        <w:t xml:space="preserve"> </w:t>
      </w:r>
      <w:r w:rsidRPr="006C1E43">
        <w:rPr>
          <w:rFonts w:ascii="Times New Roman" w:eastAsia="Times New Roman" w:hAnsi="Times New Roman" w:cs="Times New Roman"/>
          <w:b/>
          <w:bCs/>
          <w:iCs/>
          <w:color w:val="000000" w:themeColor="text1"/>
          <w:sz w:val="24"/>
          <w:szCs w:val="24"/>
        </w:rPr>
        <w:t xml:space="preserve"> </w:t>
      </w:r>
      <w:r w:rsidRPr="006C1E43">
        <w:rPr>
          <w:rFonts w:ascii="Times New Roman" w:hAnsi="Times New Roman" w:cs="Times New Roman"/>
          <w:b/>
          <w:bCs/>
          <w:sz w:val="24"/>
          <w:szCs w:val="24"/>
        </w:rPr>
        <w:t xml:space="preserve">Finantskorrektsiooni </w:t>
      </w:r>
      <w:bookmarkEnd w:id="429"/>
      <w:r w:rsidRPr="006C1E43">
        <w:rPr>
          <w:rFonts w:ascii="Times New Roman" w:hAnsi="Times New Roman" w:cs="Times New Roman"/>
          <w:b/>
          <w:bCs/>
          <w:sz w:val="24"/>
          <w:szCs w:val="24"/>
        </w:rPr>
        <w:t xml:space="preserve">tegemise alused ja kord </w:t>
      </w:r>
    </w:p>
    <w:p w14:paraId="7A0E512B" w14:textId="77777777" w:rsidR="00345E08" w:rsidRPr="006C1E43" w:rsidRDefault="00345E08" w:rsidP="00345E08">
      <w:pPr>
        <w:pStyle w:val="ListParagraph"/>
        <w:numPr>
          <w:ilvl w:val="1"/>
          <w:numId w:val="2"/>
        </w:numPr>
        <w:spacing w:after="0"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Finantskorrektsioone teeb SiM vastavalt ühendmääruse §-dele 34-37.</w:t>
      </w:r>
    </w:p>
    <w:p w14:paraId="124CC726" w14:textId="028A1955" w:rsidR="00345E08" w:rsidRPr="006C1E43" w:rsidRDefault="003438C9" w:rsidP="00345E08">
      <w:pPr>
        <w:pStyle w:val="ListParagraph"/>
        <w:numPr>
          <w:ilvl w:val="1"/>
          <w:numId w:val="2"/>
        </w:numPr>
        <w:spacing w:after="0" w:line="240" w:lineRule="auto"/>
        <w:ind w:left="709" w:hanging="709"/>
        <w:jc w:val="both"/>
        <w:rPr>
          <w:rFonts w:ascii="Times New Roman" w:hAnsi="Times New Roman" w:cs="Times New Roman"/>
          <w:iCs/>
          <w:sz w:val="24"/>
          <w:szCs w:val="24"/>
        </w:rPr>
      </w:pPr>
      <w:r w:rsidRPr="006C1E43">
        <w:rPr>
          <w:rFonts w:ascii="Times New Roman" w:eastAsia="Times New Roman" w:hAnsi="Times New Roman" w:cs="Times New Roman"/>
          <w:iCs/>
          <w:color w:val="000000" w:themeColor="text1"/>
          <w:sz w:val="24"/>
          <w:szCs w:val="24"/>
        </w:rPr>
        <w:t>Kui tehakse finantskorrektsioon, siis vastavalt ühendmääruse § 37 lõikele 4</w:t>
      </w:r>
      <w:del w:id="435" w:author="Ave Osman" w:date="2025-08-14T14:14:00Z">
        <w:r w:rsidRPr="006C1E43" w:rsidDel="00E971B5">
          <w:rPr>
            <w:rFonts w:ascii="Times New Roman" w:eastAsia="Times New Roman" w:hAnsi="Times New Roman" w:cs="Times New Roman"/>
            <w:iCs/>
            <w:color w:val="000000" w:themeColor="text1"/>
            <w:sz w:val="24"/>
            <w:szCs w:val="24"/>
          </w:rPr>
          <w:delText>,</w:delText>
        </w:r>
      </w:del>
      <w:r w:rsidRPr="006C1E43">
        <w:rPr>
          <w:rFonts w:ascii="Times New Roman" w:eastAsia="Times New Roman" w:hAnsi="Times New Roman" w:cs="Times New Roman"/>
          <w:iCs/>
          <w:color w:val="000000" w:themeColor="text1"/>
          <w:sz w:val="24"/>
          <w:szCs w:val="24"/>
        </w:rPr>
        <w:t xml:space="preserve"> väheneb projekti eelarve finantskorrektsiooni võrra.</w:t>
      </w:r>
      <w:r w:rsidR="00345E08" w:rsidRPr="006C1E43">
        <w:rPr>
          <w:rFonts w:ascii="Times New Roman" w:eastAsia="Times New Roman" w:hAnsi="Times New Roman" w:cs="Times New Roman"/>
          <w:iCs/>
          <w:color w:val="000000" w:themeColor="text1"/>
          <w:sz w:val="24"/>
          <w:szCs w:val="24"/>
        </w:rPr>
        <w:t xml:space="preserve"> </w:t>
      </w:r>
      <w:r w:rsidR="007B03DC" w:rsidRPr="006C1E43">
        <w:rPr>
          <w:rFonts w:ascii="Times New Roman" w:hAnsi="Times New Roman" w:cs="Times New Roman"/>
          <w:sz w:val="24"/>
          <w:szCs w:val="24"/>
        </w:rPr>
        <w:t>(</w:t>
      </w:r>
      <w:r w:rsidR="007B03DC" w:rsidRPr="006C1E43">
        <w:rPr>
          <w:rFonts w:ascii="Times New Roman" w:hAnsi="Times New Roman" w:cs="Times New Roman"/>
          <w:i/>
          <w:iCs/>
          <w:sz w:val="24"/>
          <w:szCs w:val="24"/>
        </w:rPr>
        <w:t>muudetud siseministri 21.06.2024 käskkirjaga nr 1-3/67</w:t>
      </w:r>
      <w:r w:rsidR="007B03DC" w:rsidRPr="006C1E43">
        <w:rPr>
          <w:rFonts w:ascii="Times New Roman" w:hAnsi="Times New Roman" w:cs="Times New Roman"/>
          <w:sz w:val="24"/>
          <w:szCs w:val="24"/>
        </w:rPr>
        <w:t>)</w:t>
      </w:r>
    </w:p>
    <w:p w14:paraId="2680BF45" w14:textId="77777777" w:rsidR="00345E08" w:rsidRPr="006C1E43" w:rsidRDefault="00345E08" w:rsidP="00345E08">
      <w:pPr>
        <w:pStyle w:val="ListParagraph"/>
        <w:spacing w:after="0" w:line="240" w:lineRule="auto"/>
        <w:ind w:left="480"/>
        <w:jc w:val="both"/>
        <w:rPr>
          <w:rFonts w:ascii="Times New Roman" w:hAnsi="Times New Roman" w:cs="Times New Roman"/>
          <w:sz w:val="24"/>
          <w:szCs w:val="24"/>
        </w:rPr>
      </w:pPr>
    </w:p>
    <w:p w14:paraId="343671F7" w14:textId="77777777" w:rsidR="00345E08" w:rsidRPr="006C1E43" w:rsidRDefault="00345E08" w:rsidP="00345E08">
      <w:pPr>
        <w:pStyle w:val="ListParagraph"/>
        <w:numPr>
          <w:ilvl w:val="0"/>
          <w:numId w:val="2"/>
        </w:numPr>
        <w:spacing w:after="0" w:line="240" w:lineRule="auto"/>
        <w:ind w:left="709" w:hanging="709"/>
        <w:jc w:val="both"/>
        <w:rPr>
          <w:rFonts w:ascii="Times New Roman" w:hAnsi="Times New Roman" w:cs="Times New Roman"/>
          <w:b/>
          <w:bCs/>
          <w:sz w:val="24"/>
          <w:szCs w:val="24"/>
        </w:rPr>
      </w:pPr>
      <w:r w:rsidRPr="006C1E43">
        <w:rPr>
          <w:rFonts w:ascii="Times New Roman" w:hAnsi="Times New Roman" w:cs="Times New Roman"/>
          <w:b/>
          <w:bCs/>
          <w:sz w:val="24"/>
          <w:szCs w:val="24"/>
        </w:rPr>
        <w:t>Vaiete lahendamine</w:t>
      </w:r>
    </w:p>
    <w:p w14:paraId="27BED78A" w14:textId="77777777" w:rsidR="00345E08" w:rsidRPr="006C1E43" w:rsidRDefault="00345E08" w:rsidP="00345E08">
      <w:pPr>
        <w:pStyle w:val="ListParagraph"/>
        <w:numPr>
          <w:ilvl w:val="1"/>
          <w:numId w:val="2"/>
        </w:numPr>
        <w:spacing w:after="0"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 xml:space="preserve">SiM otsuse või toimingu vaide või vaidluse menetleja on SiM, määrates vaide lahendajaks teenistuja, kes ei ole vaidlusaluses küsimuses otsuseid või toiminguid teinud või nende tegemist nõustanud. Vaide esitamisele ja menetlemisele kohalduvad ÜSS2021_2027 §-s 60 nimetatud erisused haldusmenetluse seaduses sätestatud vaide esitamise regulatsioonile. </w:t>
      </w:r>
    </w:p>
    <w:p w14:paraId="5F5F958F" w14:textId="77777777" w:rsidR="00345E08" w:rsidRPr="006C1E43" w:rsidRDefault="00345E08" w:rsidP="00345E08">
      <w:pPr>
        <w:pStyle w:val="ListParagraph"/>
        <w:numPr>
          <w:ilvl w:val="1"/>
          <w:numId w:val="2"/>
        </w:numPr>
        <w:spacing w:after="0" w:line="240" w:lineRule="auto"/>
        <w:ind w:left="709" w:hanging="709"/>
        <w:jc w:val="both"/>
        <w:rPr>
          <w:rFonts w:ascii="Times New Roman" w:hAnsi="Times New Roman" w:cs="Times New Roman"/>
          <w:sz w:val="24"/>
          <w:szCs w:val="24"/>
        </w:rPr>
      </w:pPr>
      <w:r w:rsidRPr="006C1E43">
        <w:rPr>
          <w:rFonts w:ascii="Times New Roman" w:hAnsi="Times New Roman" w:cs="Times New Roman"/>
          <w:sz w:val="24"/>
          <w:szCs w:val="24"/>
        </w:rPr>
        <w:t xml:space="preserve">Vaidlused riigiasutuste, sh valitsusasutuste vahel lahendatakse Vabariigi Valitsuse seaduses sätestatud korras. </w:t>
      </w:r>
    </w:p>
    <w:p w14:paraId="70F97347" w14:textId="77777777" w:rsidR="00345E08" w:rsidRPr="006C1E43" w:rsidRDefault="00345E08" w:rsidP="00345E08">
      <w:pPr>
        <w:pStyle w:val="ListParagraph"/>
        <w:spacing w:after="0" w:line="240" w:lineRule="auto"/>
        <w:ind w:left="480"/>
        <w:jc w:val="both"/>
        <w:rPr>
          <w:rFonts w:ascii="Times New Roman" w:hAnsi="Times New Roman" w:cs="Times New Roman"/>
          <w:sz w:val="24"/>
          <w:szCs w:val="24"/>
        </w:rPr>
      </w:pPr>
    </w:p>
    <w:p w14:paraId="2CC84CF3" w14:textId="77777777" w:rsidR="00345E08" w:rsidRPr="006C1E43" w:rsidRDefault="00345E08" w:rsidP="00345E08">
      <w:pPr>
        <w:pStyle w:val="ListParagraph"/>
        <w:numPr>
          <w:ilvl w:val="0"/>
          <w:numId w:val="2"/>
        </w:numPr>
        <w:spacing w:after="0" w:line="240" w:lineRule="auto"/>
        <w:ind w:left="709" w:hanging="709"/>
        <w:jc w:val="both"/>
        <w:rPr>
          <w:rFonts w:ascii="Times New Roman" w:eastAsia="Times New Roman" w:hAnsi="Times New Roman" w:cs="Times New Roman"/>
          <w:b/>
          <w:bCs/>
          <w:iCs/>
          <w:color w:val="000000" w:themeColor="text1"/>
          <w:sz w:val="24"/>
          <w:szCs w:val="24"/>
        </w:rPr>
      </w:pPr>
      <w:r w:rsidRPr="006C1E43">
        <w:rPr>
          <w:rFonts w:ascii="Times New Roman" w:eastAsia="Times New Roman" w:hAnsi="Times New Roman" w:cs="Times New Roman"/>
          <w:b/>
          <w:bCs/>
          <w:iCs/>
          <w:color w:val="000000" w:themeColor="text1"/>
          <w:sz w:val="24"/>
          <w:szCs w:val="24"/>
        </w:rPr>
        <w:t>Rakendussätted</w:t>
      </w:r>
    </w:p>
    <w:p w14:paraId="1A638092" w14:textId="3F840777" w:rsidR="00C945D8" w:rsidRPr="006C1E43" w:rsidRDefault="00CE4ABA" w:rsidP="00C945D8">
      <w:pPr>
        <w:spacing w:after="0" w:line="240" w:lineRule="auto"/>
        <w:ind w:left="0" w:firstLine="708"/>
        <w:jc w:val="both"/>
        <w:rPr>
          <w:rFonts w:ascii="Times New Roman" w:eastAsia="Times New Roman" w:hAnsi="Times New Roman" w:cs="Times New Roman"/>
          <w:iCs/>
          <w:sz w:val="24"/>
          <w:szCs w:val="24"/>
        </w:rPr>
      </w:pPr>
      <w:r w:rsidRPr="006C1E43">
        <w:rPr>
          <w:rFonts w:ascii="Times New Roman" w:eastAsia="Times New Roman" w:hAnsi="Times New Roman" w:cs="Times New Roman"/>
          <w:iCs/>
          <w:sz w:val="24"/>
          <w:szCs w:val="24"/>
        </w:rPr>
        <w:t xml:space="preserve">Käskkiri jõustub </w:t>
      </w:r>
      <w:r w:rsidRPr="007C5B74">
        <w:rPr>
          <w:rFonts w:ascii="Times New Roman" w:eastAsia="Times New Roman" w:hAnsi="Times New Roman" w:cs="Times New Roman"/>
          <w:iCs/>
          <w:sz w:val="24"/>
          <w:szCs w:val="24"/>
        </w:rPr>
        <w:t>tagasiulatuvalt alates 01.01.2023</w:t>
      </w:r>
      <w:r w:rsidRPr="006C1E43">
        <w:rPr>
          <w:rFonts w:ascii="Times New Roman" w:eastAsia="Times New Roman" w:hAnsi="Times New Roman" w:cs="Times New Roman"/>
          <w:iCs/>
          <w:sz w:val="24"/>
          <w:szCs w:val="24"/>
        </w:rPr>
        <w:t>.</w:t>
      </w:r>
    </w:p>
    <w:p w14:paraId="2BDADD90" w14:textId="77777777" w:rsidR="00AF5F00" w:rsidRPr="006C1E43" w:rsidRDefault="00AF5F00" w:rsidP="00537D8F">
      <w:pPr>
        <w:spacing w:after="0" w:line="240" w:lineRule="auto"/>
        <w:ind w:left="0"/>
        <w:jc w:val="both"/>
        <w:rPr>
          <w:rFonts w:ascii="Times New Roman" w:hAnsi="Times New Roman" w:cs="Times New Roman"/>
          <w:sz w:val="24"/>
          <w:szCs w:val="24"/>
        </w:rPr>
      </w:pPr>
    </w:p>
    <w:tbl>
      <w:tblPr>
        <w:tblStyle w:val="TableGrid"/>
        <w:tblW w:w="0" w:type="auto"/>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7"/>
        <w:gridCol w:w="4531"/>
      </w:tblGrid>
      <w:tr w:rsidR="00BA6F24" w:rsidRPr="006C1E43" w14:paraId="2BDADD97" w14:textId="77777777" w:rsidTr="00BA6F24">
        <w:tc>
          <w:tcPr>
            <w:tcW w:w="4662" w:type="dxa"/>
          </w:tcPr>
          <w:p w14:paraId="2BDADD91" w14:textId="77777777" w:rsidR="00BA6F24" w:rsidRPr="006C1E43" w:rsidRDefault="00BA6F24" w:rsidP="00537D8F">
            <w:pPr>
              <w:ind w:left="-45"/>
              <w:rPr>
                <w:rFonts w:ascii="Times New Roman" w:hAnsi="Times New Roman" w:cs="Times New Roman"/>
                <w:sz w:val="24"/>
                <w:szCs w:val="24"/>
              </w:rPr>
            </w:pPr>
          </w:p>
          <w:p w14:paraId="2BDADD92" w14:textId="77777777" w:rsidR="00BA6F24" w:rsidRPr="006C1E43" w:rsidRDefault="00BA6F24" w:rsidP="00537D8F">
            <w:pPr>
              <w:pStyle w:val="Snum"/>
            </w:pPr>
            <w:r w:rsidRPr="006C1E43">
              <w:t>(allkirjastatud digitaalselt)</w:t>
            </w:r>
          </w:p>
          <w:p w14:paraId="2BDADD93" w14:textId="77777777" w:rsidR="00BA6F24" w:rsidRPr="006C1E43" w:rsidRDefault="00BA6F24" w:rsidP="00537D8F">
            <w:pPr>
              <w:tabs>
                <w:tab w:val="left" w:pos="567"/>
              </w:tabs>
              <w:ind w:left="0"/>
              <w:rPr>
                <w:rFonts w:ascii="Times New Roman" w:hAnsi="Times New Roman" w:cs="Times New Roman"/>
                <w:sz w:val="24"/>
                <w:szCs w:val="24"/>
              </w:rPr>
            </w:pPr>
          </w:p>
          <w:p w14:paraId="2BDADD94" w14:textId="2B34735A" w:rsidR="00BA6F24" w:rsidRPr="006C1E43" w:rsidRDefault="00BA6F24" w:rsidP="00537D8F">
            <w:pPr>
              <w:ind w:left="-45"/>
              <w:rPr>
                <w:rFonts w:ascii="Times New Roman" w:hAnsi="Times New Roman" w:cs="Times New Roman"/>
                <w:sz w:val="24"/>
                <w:szCs w:val="24"/>
              </w:rPr>
            </w:pPr>
            <w:r w:rsidRPr="006C1E43">
              <w:rPr>
                <w:rFonts w:ascii="Times New Roman" w:hAnsi="Times New Roman" w:cs="Times New Roman"/>
                <w:sz w:val="24"/>
                <w:szCs w:val="24"/>
              </w:rPr>
              <w:lastRenderedPageBreak/>
              <w:fldChar w:fldCharType="begin"/>
            </w:r>
            <w:ins w:id="436" w:author="DELTA" w:date="2025-12-15T08:05:00Z">
              <w:r w:rsidR="00F67060">
                <w:rPr>
                  <w:rFonts w:ascii="Times New Roman" w:hAnsi="Times New Roman" w:cs="Times New Roman"/>
                  <w:sz w:val="24"/>
                  <w:szCs w:val="24"/>
                </w:rPr>
                <w:instrText xml:space="preserve"> delta_signerName  \* MERGEFORMAT</w:instrText>
              </w:r>
            </w:ins>
            <w:del w:id="437" w:author="DELTA" w:date="2025-12-10T11:01:00Z">
              <w:r w:rsidR="006725A1" w:rsidDel="00A9716C">
                <w:rPr>
                  <w:rFonts w:ascii="Times New Roman" w:hAnsi="Times New Roman" w:cs="Times New Roman"/>
                  <w:sz w:val="24"/>
                  <w:szCs w:val="24"/>
                </w:rPr>
                <w:delInstrText xml:space="preserve"> delta_signerName  \* MERGEFORMAT</w:delInstrText>
              </w:r>
            </w:del>
            <w:r w:rsidRPr="006C1E43">
              <w:rPr>
                <w:rFonts w:ascii="Times New Roman" w:hAnsi="Times New Roman" w:cs="Times New Roman"/>
                <w:sz w:val="24"/>
                <w:szCs w:val="24"/>
              </w:rPr>
              <w:fldChar w:fldCharType="separate"/>
            </w:r>
            <w:ins w:id="438" w:author="DELTA" w:date="2025-12-15T08:05:00Z">
              <w:r w:rsidR="00F67060">
                <w:rPr>
                  <w:rFonts w:ascii="Times New Roman" w:hAnsi="Times New Roman" w:cs="Times New Roman"/>
                  <w:sz w:val="24"/>
                  <w:szCs w:val="24"/>
                </w:rPr>
                <w:t>Igor Taro</w:t>
              </w:r>
            </w:ins>
            <w:del w:id="439" w:author="DELTA" w:date="2025-12-10T11:01:00Z">
              <w:r w:rsidR="006725A1" w:rsidDel="00A9716C">
                <w:rPr>
                  <w:rFonts w:ascii="Times New Roman" w:hAnsi="Times New Roman" w:cs="Times New Roman"/>
                  <w:sz w:val="24"/>
                  <w:szCs w:val="24"/>
                </w:rPr>
                <w:delText>Igor Taro</w:delText>
              </w:r>
            </w:del>
            <w:r w:rsidRPr="006C1E43">
              <w:rPr>
                <w:rFonts w:ascii="Times New Roman" w:hAnsi="Times New Roman" w:cs="Times New Roman"/>
                <w:sz w:val="24"/>
                <w:szCs w:val="24"/>
              </w:rPr>
              <w:fldChar w:fldCharType="end"/>
            </w:r>
          </w:p>
          <w:p w14:paraId="2BDADD95" w14:textId="4CBD1743" w:rsidR="00BA6F24" w:rsidRPr="006C1E43" w:rsidRDefault="00BA6F24" w:rsidP="00537D8F">
            <w:pPr>
              <w:ind w:left="-45"/>
              <w:rPr>
                <w:rFonts w:ascii="Times New Roman" w:hAnsi="Times New Roman" w:cs="Times New Roman"/>
                <w:sz w:val="24"/>
                <w:szCs w:val="24"/>
              </w:rPr>
            </w:pPr>
            <w:r w:rsidRPr="006C1E43">
              <w:rPr>
                <w:rFonts w:ascii="Times New Roman" w:hAnsi="Times New Roman" w:cs="Times New Roman"/>
                <w:sz w:val="24"/>
                <w:szCs w:val="24"/>
              </w:rPr>
              <w:fldChar w:fldCharType="begin"/>
            </w:r>
            <w:ins w:id="440" w:author="DELTA" w:date="2025-12-15T08:05:00Z">
              <w:r w:rsidR="00F67060">
                <w:rPr>
                  <w:rFonts w:ascii="Times New Roman" w:hAnsi="Times New Roman" w:cs="Times New Roman"/>
                  <w:sz w:val="24"/>
                  <w:szCs w:val="24"/>
                </w:rPr>
                <w:instrText xml:space="preserve"> delta_signerJobTitle  \* MERGEFORMAT</w:instrText>
              </w:r>
            </w:ins>
            <w:del w:id="441" w:author="DELTA" w:date="2025-12-10T11:01:00Z">
              <w:r w:rsidR="006725A1" w:rsidDel="00A9716C">
                <w:rPr>
                  <w:rFonts w:ascii="Times New Roman" w:hAnsi="Times New Roman" w:cs="Times New Roman"/>
                  <w:sz w:val="24"/>
                  <w:szCs w:val="24"/>
                </w:rPr>
                <w:delInstrText xml:space="preserve"> delta_signerJobTitle  \* MERGEFORMAT</w:delInstrText>
              </w:r>
            </w:del>
            <w:r w:rsidRPr="006C1E43">
              <w:rPr>
                <w:rFonts w:ascii="Times New Roman" w:hAnsi="Times New Roman" w:cs="Times New Roman"/>
                <w:sz w:val="24"/>
                <w:szCs w:val="24"/>
              </w:rPr>
              <w:fldChar w:fldCharType="separate"/>
            </w:r>
            <w:ins w:id="442" w:author="DELTA" w:date="2025-12-15T08:05:00Z">
              <w:r w:rsidR="00F67060">
                <w:rPr>
                  <w:rFonts w:ascii="Times New Roman" w:hAnsi="Times New Roman" w:cs="Times New Roman"/>
                  <w:sz w:val="24"/>
                  <w:szCs w:val="24"/>
                </w:rPr>
                <w:t>siseminister</w:t>
              </w:r>
            </w:ins>
            <w:del w:id="443" w:author="DELTA" w:date="2025-12-10T11:01:00Z">
              <w:r w:rsidR="006725A1" w:rsidDel="00A9716C">
                <w:rPr>
                  <w:rFonts w:ascii="Times New Roman" w:hAnsi="Times New Roman" w:cs="Times New Roman"/>
                  <w:sz w:val="24"/>
                  <w:szCs w:val="24"/>
                </w:rPr>
                <w:delText>siseminister</w:delText>
              </w:r>
            </w:del>
            <w:r w:rsidRPr="006C1E43">
              <w:rPr>
                <w:rFonts w:ascii="Times New Roman" w:hAnsi="Times New Roman" w:cs="Times New Roman"/>
                <w:sz w:val="24"/>
                <w:szCs w:val="24"/>
              </w:rPr>
              <w:fldChar w:fldCharType="end"/>
            </w:r>
          </w:p>
        </w:tc>
        <w:tc>
          <w:tcPr>
            <w:tcW w:w="4662" w:type="dxa"/>
          </w:tcPr>
          <w:p w14:paraId="2BDADD96" w14:textId="77777777" w:rsidR="00BA6F24" w:rsidRPr="006C1E43" w:rsidRDefault="00BA6F24" w:rsidP="00537D8F">
            <w:pPr>
              <w:tabs>
                <w:tab w:val="left" w:pos="567"/>
              </w:tabs>
              <w:ind w:left="0"/>
              <w:rPr>
                <w:rFonts w:ascii="Times New Roman" w:hAnsi="Times New Roman" w:cs="Times New Roman"/>
                <w:sz w:val="24"/>
                <w:szCs w:val="24"/>
              </w:rPr>
            </w:pPr>
          </w:p>
        </w:tc>
      </w:tr>
    </w:tbl>
    <w:p w14:paraId="2BDADD98" w14:textId="77777777" w:rsidR="00765B50" w:rsidRPr="006C1E43" w:rsidRDefault="00765B50" w:rsidP="002311CE">
      <w:pPr>
        <w:spacing w:after="0" w:line="240" w:lineRule="auto"/>
        <w:ind w:left="0"/>
        <w:rPr>
          <w:rFonts w:ascii="Times New Roman" w:hAnsi="Times New Roman" w:cs="Times New Roman"/>
          <w:sz w:val="24"/>
          <w:szCs w:val="24"/>
        </w:rPr>
      </w:pPr>
    </w:p>
    <w:p w14:paraId="2BDADD99" w14:textId="77777777" w:rsidR="00D8149E" w:rsidRPr="006C1E43" w:rsidRDefault="00D8149E" w:rsidP="002311CE">
      <w:pPr>
        <w:spacing w:after="0" w:line="240" w:lineRule="auto"/>
        <w:ind w:left="0"/>
        <w:rPr>
          <w:rFonts w:ascii="Times New Roman" w:hAnsi="Times New Roman" w:cs="Times New Roman"/>
          <w:sz w:val="24"/>
          <w:szCs w:val="24"/>
        </w:rPr>
      </w:pPr>
    </w:p>
    <w:p w14:paraId="2BDADD9A" w14:textId="3781BAC7" w:rsidR="00D8149E" w:rsidRPr="006C1E43" w:rsidRDefault="00D8149E" w:rsidP="002311CE">
      <w:pPr>
        <w:spacing w:after="0" w:line="240" w:lineRule="auto"/>
        <w:ind w:left="0"/>
        <w:rPr>
          <w:rFonts w:ascii="Times New Roman" w:hAnsi="Times New Roman" w:cs="Times New Roman"/>
          <w:sz w:val="24"/>
          <w:szCs w:val="24"/>
        </w:rPr>
      </w:pPr>
    </w:p>
    <w:p w14:paraId="76AF749E" w14:textId="3C12D348" w:rsidR="00463767" w:rsidRPr="006C1E43" w:rsidRDefault="00537D8F" w:rsidP="00537D8F">
      <w:pPr>
        <w:spacing w:after="0" w:line="240" w:lineRule="auto"/>
        <w:ind w:left="709" w:hanging="709"/>
        <w:rPr>
          <w:rFonts w:ascii="Times New Roman" w:hAnsi="Times New Roman" w:cs="Times New Roman"/>
          <w:sz w:val="24"/>
          <w:szCs w:val="24"/>
        </w:rPr>
      </w:pPr>
      <w:r w:rsidRPr="006C1E43">
        <w:rPr>
          <w:rFonts w:ascii="Times New Roman" w:hAnsi="Times New Roman" w:cs="Times New Roman"/>
          <w:sz w:val="24"/>
          <w:szCs w:val="24"/>
        </w:rPr>
        <w:t>Lisa 1.</w:t>
      </w:r>
      <w:r w:rsidRPr="006C1E43">
        <w:rPr>
          <w:rFonts w:ascii="Times New Roman" w:hAnsi="Times New Roman" w:cs="Times New Roman"/>
          <w:sz w:val="24"/>
          <w:szCs w:val="24"/>
        </w:rPr>
        <w:tab/>
      </w:r>
      <w:r w:rsidR="00463767" w:rsidRPr="006C1E43">
        <w:rPr>
          <w:rFonts w:ascii="Times New Roman" w:hAnsi="Times New Roman" w:cs="Times New Roman"/>
          <w:sz w:val="24"/>
          <w:szCs w:val="24"/>
        </w:rPr>
        <w:t xml:space="preserve">Seletuskiri </w:t>
      </w:r>
    </w:p>
    <w:p w14:paraId="4419D51F" w14:textId="40F63B2B" w:rsidR="00463767" w:rsidRPr="006C1E43" w:rsidRDefault="00537D8F" w:rsidP="00537D8F">
      <w:pPr>
        <w:spacing w:after="0" w:line="240" w:lineRule="auto"/>
        <w:ind w:left="709" w:hanging="709"/>
        <w:rPr>
          <w:rFonts w:ascii="Times New Roman" w:hAnsi="Times New Roman" w:cs="Times New Roman"/>
          <w:sz w:val="24"/>
          <w:szCs w:val="24"/>
        </w:rPr>
      </w:pPr>
      <w:r w:rsidRPr="006C1E43">
        <w:rPr>
          <w:rFonts w:ascii="Times New Roman" w:hAnsi="Times New Roman" w:cs="Times New Roman"/>
          <w:sz w:val="24"/>
          <w:szCs w:val="24"/>
        </w:rPr>
        <w:t>Lisa 2.</w:t>
      </w:r>
      <w:r w:rsidRPr="006C1E43">
        <w:rPr>
          <w:rFonts w:ascii="Times New Roman" w:hAnsi="Times New Roman" w:cs="Times New Roman"/>
          <w:sz w:val="24"/>
          <w:szCs w:val="24"/>
        </w:rPr>
        <w:tab/>
      </w:r>
      <w:r w:rsidR="00463767" w:rsidRPr="006C1E43">
        <w:rPr>
          <w:rFonts w:ascii="Times New Roman" w:hAnsi="Times New Roman" w:cs="Times New Roman"/>
          <w:sz w:val="24"/>
          <w:szCs w:val="24"/>
        </w:rPr>
        <w:t>Põhiõiguste harta ja puuetega inimeste õiguste konventsiooniga arvestamise kontroll</w:t>
      </w:r>
      <w:ins w:id="444" w:author="Ave Osman" w:date="2025-09-16T11:48:00Z">
        <w:r w:rsidR="000C3AB3">
          <w:rPr>
            <w:rFonts w:ascii="Times New Roman" w:hAnsi="Times New Roman" w:cs="Times New Roman"/>
            <w:sz w:val="24"/>
            <w:szCs w:val="24"/>
          </w:rPr>
          <w:t>-</w:t>
        </w:r>
      </w:ins>
      <w:r w:rsidR="00463767" w:rsidRPr="006C1E43">
        <w:rPr>
          <w:rFonts w:ascii="Times New Roman" w:hAnsi="Times New Roman" w:cs="Times New Roman"/>
          <w:sz w:val="24"/>
          <w:szCs w:val="24"/>
        </w:rPr>
        <w:t>leht</w:t>
      </w:r>
    </w:p>
    <w:p w14:paraId="2E11ECB1" w14:textId="44B3DFC3" w:rsidR="00463767" w:rsidRPr="00537D8F" w:rsidRDefault="00537D8F" w:rsidP="00537D8F">
      <w:pPr>
        <w:spacing w:after="0" w:line="240" w:lineRule="auto"/>
        <w:ind w:left="709" w:hanging="709"/>
        <w:rPr>
          <w:rFonts w:ascii="Times New Roman" w:hAnsi="Times New Roman" w:cs="Times New Roman"/>
          <w:sz w:val="24"/>
          <w:szCs w:val="24"/>
        </w:rPr>
      </w:pPr>
      <w:bookmarkStart w:id="445" w:name="_Hlk208915528"/>
      <w:r w:rsidRPr="006C1E43">
        <w:rPr>
          <w:rFonts w:ascii="Times New Roman" w:hAnsi="Times New Roman" w:cs="Times New Roman"/>
          <w:sz w:val="24"/>
          <w:szCs w:val="24"/>
        </w:rPr>
        <w:t>Lisa 3.</w:t>
      </w:r>
      <w:r w:rsidRPr="006C1E43">
        <w:rPr>
          <w:rFonts w:ascii="Times New Roman" w:hAnsi="Times New Roman" w:cs="Times New Roman"/>
          <w:sz w:val="24"/>
          <w:szCs w:val="24"/>
        </w:rPr>
        <w:tab/>
      </w:r>
      <w:r w:rsidR="00463767" w:rsidRPr="006C1E43">
        <w:rPr>
          <w:rFonts w:ascii="Times New Roman" w:hAnsi="Times New Roman" w:cs="Times New Roman"/>
          <w:sz w:val="24"/>
          <w:szCs w:val="24"/>
        </w:rPr>
        <w:t>Toetuse andmise tingimuste kohta saabunud märkused</w:t>
      </w:r>
      <w:bookmarkEnd w:id="445"/>
    </w:p>
    <w:p w14:paraId="2BDADD9B" w14:textId="61939B08" w:rsidR="00765B50" w:rsidRDefault="00765B50" w:rsidP="002311CE">
      <w:pPr>
        <w:spacing w:after="0" w:line="240" w:lineRule="auto"/>
        <w:ind w:left="0"/>
        <w:rPr>
          <w:rFonts w:ascii="Times New Roman" w:hAnsi="Times New Roman" w:cs="Times New Roman"/>
          <w:sz w:val="24"/>
          <w:szCs w:val="24"/>
        </w:rPr>
      </w:pPr>
    </w:p>
    <w:p w14:paraId="2BDADD9C" w14:textId="77777777" w:rsidR="009D675B" w:rsidRPr="00CD6EC5" w:rsidRDefault="009D675B" w:rsidP="002311CE">
      <w:pPr>
        <w:spacing w:after="0" w:line="240" w:lineRule="auto"/>
        <w:ind w:left="0"/>
        <w:rPr>
          <w:rFonts w:ascii="Times New Roman" w:hAnsi="Times New Roman" w:cs="Times New Roman"/>
          <w:sz w:val="24"/>
          <w:szCs w:val="24"/>
        </w:rPr>
      </w:pPr>
    </w:p>
    <w:sectPr w:rsidR="009D675B" w:rsidRPr="00CD6EC5" w:rsidSect="009D675B">
      <w:headerReference w:type="default" r:id="rId10"/>
      <w:footerReference w:type="default" r:id="rId11"/>
      <w:footerReference w:type="first" r:id="rId12"/>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ADDA1" w14:textId="77777777" w:rsidR="000F402F" w:rsidRDefault="000F402F" w:rsidP="006C5B5F">
      <w:pPr>
        <w:spacing w:after="0" w:line="240" w:lineRule="auto"/>
      </w:pPr>
      <w:r>
        <w:separator/>
      </w:r>
    </w:p>
  </w:endnote>
  <w:endnote w:type="continuationSeparator" w:id="0">
    <w:p w14:paraId="2BDADDA2" w14:textId="77777777" w:rsidR="000F402F" w:rsidRDefault="000F402F" w:rsidP="006C5B5F">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ADDA4" w14:textId="25C94D43" w:rsidR="006C5B5F" w:rsidRPr="009D675B" w:rsidRDefault="009D675B"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sidR="00F67060">
      <w:rPr>
        <w:rFonts w:ascii="Times New Roman" w:hAnsi="Times New Roman" w:cs="Times New Roman"/>
        <w:noProof/>
        <w:sz w:val="20"/>
        <w:szCs w:val="20"/>
      </w:rPr>
      <w:t>3</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sidR="00F67060">
      <w:rPr>
        <w:rFonts w:ascii="Times New Roman" w:hAnsi="Times New Roman" w:cs="Times New Roman"/>
        <w:noProof/>
        <w:sz w:val="20"/>
        <w:szCs w:val="20"/>
      </w:rPr>
      <w:t>20</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ADDA5" w14:textId="77777777" w:rsidR="009D675B" w:rsidRPr="009D675B" w:rsidRDefault="009D675B"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ADD9F" w14:textId="77777777" w:rsidR="000F402F" w:rsidRDefault="000F402F" w:rsidP="006C5B5F">
      <w:pPr>
        <w:spacing w:after="0" w:line="240" w:lineRule="auto"/>
      </w:pPr>
      <w:r>
        <w:separator/>
      </w:r>
    </w:p>
  </w:footnote>
  <w:footnote w:type="continuationSeparator" w:id="0">
    <w:p w14:paraId="2BDADDA0" w14:textId="77777777" w:rsidR="000F402F" w:rsidRDefault="000F402F" w:rsidP="006C5B5F">
      <w:pPr>
        <w:spacing w:after="0" w:line="240" w:lineRule="auto"/>
      </w:pPr>
      <w:r>
        <w:continuationSeparator/>
      </w:r>
    </w:p>
  </w:footnote>
  <w:footnote w:id="1">
    <w:p w14:paraId="0929B3AE" w14:textId="77777777" w:rsidR="00345E08" w:rsidRPr="000714AE" w:rsidRDefault="00345E08" w:rsidP="00345E08">
      <w:pPr>
        <w:pStyle w:val="FootnoteText"/>
        <w:rPr>
          <w:lang w:val="et-EE"/>
        </w:rPr>
      </w:pPr>
      <w:r>
        <w:rPr>
          <w:rStyle w:val="FootnoteReference"/>
        </w:rPr>
        <w:footnoteRef/>
      </w:r>
      <w:r>
        <w:t xml:space="preserve"> </w:t>
      </w:r>
      <w:r w:rsidRPr="000714AE">
        <w:rPr>
          <w:lang w:val="et-EE"/>
        </w:rPr>
        <w:t>Euroopa Parlamendi ja nõukogu määruse (EL) 2020/852, millega kehtestatakse kestlike investeeringute hõlbustamise raamistik ja muudetakse määrust (EL) 2019/2088 (ELT L 198, 22.06.2020, lk 13–43) artikli 17 tähenduses</w:t>
      </w:r>
      <w:r>
        <w:rPr>
          <w:lang w:val="et-EE"/>
        </w:rPr>
        <w:t>.</w:t>
      </w:r>
    </w:p>
  </w:footnote>
  <w:footnote w:id="2">
    <w:p w14:paraId="1FDEBD0E" w14:textId="77777777" w:rsidR="00345E08" w:rsidRPr="000714AE" w:rsidRDefault="00345E08" w:rsidP="00345E08">
      <w:pPr>
        <w:pStyle w:val="FootnoteText"/>
        <w:jc w:val="both"/>
        <w:rPr>
          <w:lang w:val="et-EE"/>
        </w:rPr>
      </w:pPr>
      <w:r w:rsidRPr="000714AE">
        <w:rPr>
          <w:rStyle w:val="FootnoteReference"/>
          <w:lang w:val="et-EE"/>
        </w:rPr>
        <w:footnoteRef/>
      </w:r>
      <w:r w:rsidRPr="000714AE">
        <w:rPr>
          <w:lang w:val="et-EE"/>
        </w:rPr>
        <w:t xml:space="preserve"> Euroopa Parlamendi ja nõukogu 14. juuni 2021. aasta määrus (EL) 2021/1060, millega kehtestatakse ühissätted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w:t>
      </w:r>
    </w:p>
  </w:footnote>
  <w:footnote w:id="3">
    <w:p w14:paraId="3F078752" w14:textId="77777777" w:rsidR="00345E08" w:rsidRPr="005013FD" w:rsidRDefault="00345E08" w:rsidP="00345E08">
      <w:pPr>
        <w:pStyle w:val="FootnoteText"/>
        <w:jc w:val="both"/>
        <w:rPr>
          <w:lang w:val="et-EE"/>
        </w:rPr>
      </w:pPr>
      <w:r>
        <w:rPr>
          <w:rStyle w:val="FootnoteReference"/>
        </w:rPr>
        <w:footnoteRef/>
      </w:r>
      <w:r>
        <w:t xml:space="preserve"> </w:t>
      </w:r>
      <w:r w:rsidRPr="005013FD">
        <w:rPr>
          <w:lang w:val="et-EE"/>
        </w:rPr>
        <w:t>Euroopa Parlamendi ja nõukogu määrus (EL) 2020/852, millega kehtestatakse kestlike investeeringute hõlbustamise raamistik ja muudetakse määrust (EL) 2019/2088 (ELT L 198, 22.06.2020, lk 13–43) artikli 17 tähenduses</w:t>
      </w:r>
      <w:r>
        <w:rPr>
          <w:lang w:val="et-EE"/>
        </w:rPr>
        <w:t>.</w:t>
      </w:r>
    </w:p>
  </w:footnote>
  <w:footnote w:id="4">
    <w:p w14:paraId="1EDF2856" w14:textId="77777777" w:rsidR="00345E08" w:rsidRPr="004219F8" w:rsidRDefault="00345E08" w:rsidP="00345E08">
      <w:pPr>
        <w:autoSpaceDE w:val="0"/>
        <w:autoSpaceDN w:val="0"/>
        <w:spacing w:after="0" w:line="240" w:lineRule="auto"/>
        <w:jc w:val="both"/>
      </w:pPr>
      <w:r>
        <w:rPr>
          <w:rStyle w:val="FootnoteReference"/>
        </w:rPr>
        <w:footnoteRef/>
      </w:r>
      <w:r>
        <w:t xml:space="preserve"> </w:t>
      </w:r>
      <w:r w:rsidRPr="00007F84">
        <w:rPr>
          <w:rFonts w:ascii="Times New Roman" w:hAnsi="Times New Roman" w:cs="Times New Roman"/>
          <w:sz w:val="20"/>
          <w:szCs w:val="20"/>
        </w:rPr>
        <w:t>Euroopa Parlamendi ja nõukogu direktiiv 2013/33/EL, 26. juuni 2013, millega sätestatakse rahvusvahelise kaitse taotlejate vastuvõtu nõuded</w:t>
      </w:r>
      <w:r>
        <w:rPr>
          <w:rFonts w:ascii="Times New Roman" w:hAnsi="Times New Roman" w:cs="Times New Roman"/>
          <w:sz w:val="20"/>
          <w:szCs w:val="20"/>
        </w:rPr>
        <w:t>.</w:t>
      </w:r>
    </w:p>
  </w:footnote>
  <w:footnote w:id="5">
    <w:p w14:paraId="0258CC8A" w14:textId="52DE8DF1" w:rsidR="00AF4A35" w:rsidRPr="003416B0" w:rsidRDefault="00AF4A35">
      <w:pPr>
        <w:pStyle w:val="FootnoteText"/>
        <w:rPr>
          <w:lang w:val="et-EE"/>
        </w:rPr>
      </w:pPr>
      <w:bookmarkStart w:id="219" w:name="_Hlk209521537"/>
      <w:ins w:id="220" w:author="Ave Osman" w:date="2025-09-23T12:00:00Z">
        <w:r>
          <w:rPr>
            <w:rStyle w:val="FootnoteReference"/>
          </w:rPr>
          <w:footnoteRef/>
        </w:r>
        <w:r>
          <w:t xml:space="preserve"> </w:t>
        </w:r>
        <w:r>
          <w:rPr>
            <w:lang w:val="et-EE"/>
          </w:rPr>
          <w:t>Tä</w:t>
        </w:r>
      </w:ins>
      <w:ins w:id="221" w:author="Ave Osman" w:date="2025-12-03T12:17:00Z">
        <w:r w:rsidR="00C72293">
          <w:rPr>
            <w:lang w:val="et-EE"/>
          </w:rPr>
          <w:t>iendavad</w:t>
        </w:r>
      </w:ins>
      <w:ins w:id="222" w:author="Ave Osman" w:date="2025-09-23T12:00:00Z">
        <w:r>
          <w:rPr>
            <w:lang w:val="et-EE"/>
          </w:rPr>
          <w:t xml:space="preserve"> selgitused indikaatorite kohta on leitavad </w:t>
        </w:r>
      </w:ins>
      <w:ins w:id="223" w:author="Ave Osman" w:date="2025-09-23T12:02:00Z">
        <w:r>
          <w:rPr>
            <w:lang w:val="et-EE"/>
          </w:rPr>
          <w:t xml:space="preserve">abimaterjalis toetuse saajale </w:t>
        </w:r>
      </w:ins>
      <w:ins w:id="224" w:author="Ave Osman" w:date="2025-09-23T12:03:00Z">
        <w:r>
          <w:rPr>
            <w:lang w:val="et-EE"/>
          </w:rPr>
          <w:t>perioodiks 2021-2027</w:t>
        </w:r>
      </w:ins>
      <w:ins w:id="225" w:author="Ave Osman" w:date="2025-12-03T12:17:00Z">
        <w:r w:rsidR="000B5CA8">
          <w:rPr>
            <w:lang w:val="et-EE"/>
          </w:rPr>
          <w:t>.</w:t>
        </w:r>
      </w:ins>
      <w:ins w:id="226" w:author="Ave Osman" w:date="2025-09-23T12:04:00Z">
        <w:r>
          <w:rPr>
            <w:lang w:val="et-EE"/>
          </w:rPr>
          <w:t xml:space="preserve"> </w:t>
        </w:r>
      </w:ins>
      <w:bookmarkEnd w:id="219"/>
    </w:p>
  </w:footnote>
  <w:footnote w:id="6">
    <w:p w14:paraId="2AD61749" w14:textId="1A02F0C4" w:rsidR="00442B36" w:rsidRPr="001D20AE" w:rsidRDefault="00442B36">
      <w:pPr>
        <w:pStyle w:val="FootnoteText"/>
        <w:rPr>
          <w:lang w:val="et-EE"/>
        </w:rPr>
      </w:pPr>
      <w:ins w:id="410" w:author="Ave Osman" w:date="2025-08-13T11:23:00Z">
        <w:r>
          <w:rPr>
            <w:rStyle w:val="FootnoteReference"/>
          </w:rPr>
          <w:footnoteRef/>
        </w:r>
        <w:r>
          <w:t xml:space="preserve"> </w:t>
        </w:r>
        <w:bookmarkStart w:id="411" w:name="_Hlk206083614"/>
        <w:r w:rsidRPr="001D20AE">
          <w:t>Punktis 4.2 nimetatud tulemus</w:t>
        </w:r>
      </w:ins>
      <w:ins w:id="412" w:author="Ave Osman" w:date="2025-08-13T11:49:00Z">
        <w:r w:rsidR="006343E0" w:rsidRPr="001D20AE">
          <w:t>näitajate</w:t>
        </w:r>
      </w:ins>
      <w:ins w:id="413" w:author="Ave Osman" w:date="2025-08-13T11:23:00Z">
        <w:r w:rsidRPr="001D20AE">
          <w:t xml:space="preserve"> kohta võib</w:t>
        </w:r>
      </w:ins>
      <w:ins w:id="414" w:author="Ave Osman" w:date="2025-12-03T12:01:00Z">
        <w:r w:rsidR="0034010D">
          <w:t xml:space="preserve"> vajaduse korral</w:t>
        </w:r>
      </w:ins>
      <w:ins w:id="415" w:author="Ave Osman" w:date="2025-08-13T11:23:00Z">
        <w:r w:rsidRPr="001D20AE">
          <w:t xml:space="preserve"> aru anda alles lõpp</w:t>
        </w:r>
      </w:ins>
      <w:ins w:id="416" w:author="Ave Osman" w:date="2025-09-15T15:16:00Z">
        <w:r w:rsidR="00993BA1">
          <w:t>- ja/või järel</w:t>
        </w:r>
      </w:ins>
      <w:ins w:id="417" w:author="Ave Osman" w:date="2025-08-13T11:23:00Z">
        <w:r w:rsidRPr="001D20AE">
          <w:t>aruandes</w:t>
        </w:r>
        <w:bookmarkEnd w:id="411"/>
        <w:r>
          <w:rPr>
            <w:sz w:val="24"/>
            <w:szCs w:val="24"/>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ADDA3" w14:textId="77777777" w:rsidR="009D675B" w:rsidRPr="009D675B" w:rsidRDefault="009D675B" w:rsidP="009D675B">
    <w:pPr>
      <w:pStyle w:val="Header"/>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485B"/>
    <w:multiLevelType w:val="hybridMultilevel"/>
    <w:tmpl w:val="DF44E4D0"/>
    <w:lvl w:ilvl="0" w:tplc="C3029E42">
      <w:start w:val="1"/>
      <w:numFmt w:val="decimal"/>
      <w:lvlText w:val="%1)"/>
      <w:lvlJc w:val="left"/>
      <w:pPr>
        <w:ind w:left="720" w:hanging="360"/>
      </w:pPr>
      <w:rPr>
        <w:rFonts w:eastAsiaTheme="minorEastAsia" w:hint="default"/>
        <w:color w:val="000000" w:themeColor="text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0D76AA0"/>
    <w:multiLevelType w:val="multilevel"/>
    <w:tmpl w:val="96C44BA0"/>
    <w:lvl w:ilvl="0">
      <w:start w:val="2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717913"/>
    <w:multiLevelType w:val="multilevel"/>
    <w:tmpl w:val="27F2CB3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83D3BF1"/>
    <w:multiLevelType w:val="hybridMultilevel"/>
    <w:tmpl w:val="9822E432"/>
    <w:lvl w:ilvl="0" w:tplc="4DD8BB8C">
      <w:numFmt w:val="bullet"/>
      <w:lvlText w:val="-"/>
      <w:lvlJc w:val="left"/>
      <w:pPr>
        <w:ind w:left="1068" w:hanging="360"/>
      </w:pPr>
      <w:rPr>
        <w:rFonts w:ascii="Times New Roman" w:eastAsiaTheme="minorEastAsia" w:hAnsi="Times New Roman" w:cs="Times New Roman" w:hint="default"/>
        <w:b/>
      </w:rPr>
    </w:lvl>
    <w:lvl w:ilvl="1" w:tplc="04250003">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 w15:restartNumberingAfterBreak="0">
    <w:nsid w:val="09651BB1"/>
    <w:multiLevelType w:val="hybridMultilevel"/>
    <w:tmpl w:val="2B34D91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99F3D49"/>
    <w:multiLevelType w:val="hybridMultilevel"/>
    <w:tmpl w:val="84F2BDCA"/>
    <w:lvl w:ilvl="0" w:tplc="36386B6C">
      <w:start w:val="1"/>
      <w:numFmt w:val="decimal"/>
      <w:lvlText w:val="%1)"/>
      <w:lvlJc w:val="left"/>
      <w:pPr>
        <w:ind w:left="294" w:hanging="360"/>
      </w:pPr>
      <w:rPr>
        <w:rFonts w:hint="default"/>
      </w:rPr>
    </w:lvl>
    <w:lvl w:ilvl="1" w:tplc="04250019" w:tentative="1">
      <w:start w:val="1"/>
      <w:numFmt w:val="lowerLetter"/>
      <w:lvlText w:val="%2."/>
      <w:lvlJc w:val="left"/>
      <w:pPr>
        <w:ind w:left="1014" w:hanging="360"/>
      </w:pPr>
    </w:lvl>
    <w:lvl w:ilvl="2" w:tplc="0425001B" w:tentative="1">
      <w:start w:val="1"/>
      <w:numFmt w:val="lowerRoman"/>
      <w:lvlText w:val="%3."/>
      <w:lvlJc w:val="right"/>
      <w:pPr>
        <w:ind w:left="1734" w:hanging="180"/>
      </w:pPr>
    </w:lvl>
    <w:lvl w:ilvl="3" w:tplc="0425000F" w:tentative="1">
      <w:start w:val="1"/>
      <w:numFmt w:val="decimal"/>
      <w:lvlText w:val="%4."/>
      <w:lvlJc w:val="left"/>
      <w:pPr>
        <w:ind w:left="2454" w:hanging="360"/>
      </w:pPr>
    </w:lvl>
    <w:lvl w:ilvl="4" w:tplc="04250019" w:tentative="1">
      <w:start w:val="1"/>
      <w:numFmt w:val="lowerLetter"/>
      <w:lvlText w:val="%5."/>
      <w:lvlJc w:val="left"/>
      <w:pPr>
        <w:ind w:left="3174" w:hanging="360"/>
      </w:pPr>
    </w:lvl>
    <w:lvl w:ilvl="5" w:tplc="0425001B" w:tentative="1">
      <w:start w:val="1"/>
      <w:numFmt w:val="lowerRoman"/>
      <w:lvlText w:val="%6."/>
      <w:lvlJc w:val="right"/>
      <w:pPr>
        <w:ind w:left="3894" w:hanging="180"/>
      </w:pPr>
    </w:lvl>
    <w:lvl w:ilvl="6" w:tplc="0425000F" w:tentative="1">
      <w:start w:val="1"/>
      <w:numFmt w:val="decimal"/>
      <w:lvlText w:val="%7."/>
      <w:lvlJc w:val="left"/>
      <w:pPr>
        <w:ind w:left="4614" w:hanging="360"/>
      </w:pPr>
    </w:lvl>
    <w:lvl w:ilvl="7" w:tplc="04250019" w:tentative="1">
      <w:start w:val="1"/>
      <w:numFmt w:val="lowerLetter"/>
      <w:lvlText w:val="%8."/>
      <w:lvlJc w:val="left"/>
      <w:pPr>
        <w:ind w:left="5334" w:hanging="360"/>
      </w:pPr>
    </w:lvl>
    <w:lvl w:ilvl="8" w:tplc="0425001B" w:tentative="1">
      <w:start w:val="1"/>
      <w:numFmt w:val="lowerRoman"/>
      <w:lvlText w:val="%9."/>
      <w:lvlJc w:val="right"/>
      <w:pPr>
        <w:ind w:left="6054" w:hanging="180"/>
      </w:pPr>
    </w:lvl>
  </w:abstractNum>
  <w:abstractNum w:abstractNumId="6" w15:restartNumberingAfterBreak="0">
    <w:nsid w:val="0AAE6BE5"/>
    <w:multiLevelType w:val="hybridMultilevel"/>
    <w:tmpl w:val="54D03A60"/>
    <w:lvl w:ilvl="0" w:tplc="CD305558">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25D206E"/>
    <w:multiLevelType w:val="hybridMultilevel"/>
    <w:tmpl w:val="9ED26D36"/>
    <w:lvl w:ilvl="0" w:tplc="CD305558">
      <w:numFmt w:val="bullet"/>
      <w:lvlText w:val="-"/>
      <w:lvlJc w:val="left"/>
      <w:pPr>
        <w:ind w:left="1068" w:hanging="360"/>
      </w:pPr>
      <w:rPr>
        <w:rFonts w:ascii="Times New Roman" w:eastAsiaTheme="minorHAnsi" w:hAnsi="Times New Roman"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8" w15:restartNumberingAfterBreak="0">
    <w:nsid w:val="130F51F4"/>
    <w:multiLevelType w:val="hybridMultilevel"/>
    <w:tmpl w:val="5A6C6A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9" w15:restartNumberingAfterBreak="0">
    <w:nsid w:val="1611519F"/>
    <w:multiLevelType w:val="multilevel"/>
    <w:tmpl w:val="78D4C20C"/>
    <w:lvl w:ilvl="0">
      <w:start w:val="1"/>
      <w:numFmt w:val="decimal"/>
      <w:lvlText w:val="%1."/>
      <w:lvlJc w:val="left"/>
      <w:pPr>
        <w:ind w:left="720" w:hanging="360"/>
      </w:pPr>
      <w:rPr>
        <w:rFonts w:cs="Times New Roman" w:hint="default"/>
        <w:i w:val="0"/>
        <w:color w:val="auto"/>
      </w:rPr>
    </w:lvl>
    <w:lvl w:ilvl="1">
      <w:start w:val="3"/>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1F0947BD"/>
    <w:multiLevelType w:val="hybridMultilevel"/>
    <w:tmpl w:val="BBE49922"/>
    <w:lvl w:ilvl="0" w:tplc="23E2E722">
      <w:numFmt w:val="bullet"/>
      <w:lvlText w:val="-"/>
      <w:lvlJc w:val="left"/>
      <w:pPr>
        <w:ind w:left="720" w:hanging="360"/>
      </w:pPr>
      <w:rPr>
        <w:rFonts w:ascii="Times New Roman" w:eastAsiaTheme="minorEastAsi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36E5DA2"/>
    <w:multiLevelType w:val="hybridMultilevel"/>
    <w:tmpl w:val="C686B15C"/>
    <w:lvl w:ilvl="0" w:tplc="23E2E722">
      <w:numFmt w:val="bullet"/>
      <w:lvlText w:val="-"/>
      <w:lvlJc w:val="left"/>
      <w:pPr>
        <w:ind w:left="654" w:hanging="360"/>
      </w:pPr>
      <w:rPr>
        <w:rFonts w:ascii="Times New Roman" w:eastAsiaTheme="minorEastAsia" w:hAnsi="Times New Roman" w:cs="Times New Roman" w:hint="default"/>
      </w:rPr>
    </w:lvl>
    <w:lvl w:ilvl="1" w:tplc="04250003" w:tentative="1">
      <w:start w:val="1"/>
      <w:numFmt w:val="bullet"/>
      <w:lvlText w:val="o"/>
      <w:lvlJc w:val="left"/>
      <w:pPr>
        <w:ind w:left="1374" w:hanging="360"/>
      </w:pPr>
      <w:rPr>
        <w:rFonts w:ascii="Courier New" w:hAnsi="Courier New" w:cs="Courier New" w:hint="default"/>
      </w:rPr>
    </w:lvl>
    <w:lvl w:ilvl="2" w:tplc="04250005" w:tentative="1">
      <w:start w:val="1"/>
      <w:numFmt w:val="bullet"/>
      <w:lvlText w:val=""/>
      <w:lvlJc w:val="left"/>
      <w:pPr>
        <w:ind w:left="2094" w:hanging="360"/>
      </w:pPr>
      <w:rPr>
        <w:rFonts w:ascii="Wingdings" w:hAnsi="Wingdings" w:hint="default"/>
      </w:rPr>
    </w:lvl>
    <w:lvl w:ilvl="3" w:tplc="04250001" w:tentative="1">
      <w:start w:val="1"/>
      <w:numFmt w:val="bullet"/>
      <w:lvlText w:val=""/>
      <w:lvlJc w:val="left"/>
      <w:pPr>
        <w:ind w:left="2814" w:hanging="360"/>
      </w:pPr>
      <w:rPr>
        <w:rFonts w:ascii="Symbol" w:hAnsi="Symbol" w:hint="default"/>
      </w:rPr>
    </w:lvl>
    <w:lvl w:ilvl="4" w:tplc="04250003" w:tentative="1">
      <w:start w:val="1"/>
      <w:numFmt w:val="bullet"/>
      <w:lvlText w:val="o"/>
      <w:lvlJc w:val="left"/>
      <w:pPr>
        <w:ind w:left="3534" w:hanging="360"/>
      </w:pPr>
      <w:rPr>
        <w:rFonts w:ascii="Courier New" w:hAnsi="Courier New" w:cs="Courier New" w:hint="default"/>
      </w:rPr>
    </w:lvl>
    <w:lvl w:ilvl="5" w:tplc="04250005" w:tentative="1">
      <w:start w:val="1"/>
      <w:numFmt w:val="bullet"/>
      <w:lvlText w:val=""/>
      <w:lvlJc w:val="left"/>
      <w:pPr>
        <w:ind w:left="4254" w:hanging="360"/>
      </w:pPr>
      <w:rPr>
        <w:rFonts w:ascii="Wingdings" w:hAnsi="Wingdings" w:hint="default"/>
      </w:rPr>
    </w:lvl>
    <w:lvl w:ilvl="6" w:tplc="04250001" w:tentative="1">
      <w:start w:val="1"/>
      <w:numFmt w:val="bullet"/>
      <w:lvlText w:val=""/>
      <w:lvlJc w:val="left"/>
      <w:pPr>
        <w:ind w:left="4974" w:hanging="360"/>
      </w:pPr>
      <w:rPr>
        <w:rFonts w:ascii="Symbol" w:hAnsi="Symbol" w:hint="default"/>
      </w:rPr>
    </w:lvl>
    <w:lvl w:ilvl="7" w:tplc="04250003" w:tentative="1">
      <w:start w:val="1"/>
      <w:numFmt w:val="bullet"/>
      <w:lvlText w:val="o"/>
      <w:lvlJc w:val="left"/>
      <w:pPr>
        <w:ind w:left="5694" w:hanging="360"/>
      </w:pPr>
      <w:rPr>
        <w:rFonts w:ascii="Courier New" w:hAnsi="Courier New" w:cs="Courier New" w:hint="default"/>
      </w:rPr>
    </w:lvl>
    <w:lvl w:ilvl="8" w:tplc="04250005" w:tentative="1">
      <w:start w:val="1"/>
      <w:numFmt w:val="bullet"/>
      <w:lvlText w:val=""/>
      <w:lvlJc w:val="left"/>
      <w:pPr>
        <w:ind w:left="6414" w:hanging="360"/>
      </w:pPr>
      <w:rPr>
        <w:rFonts w:ascii="Wingdings" w:hAnsi="Wingdings" w:hint="default"/>
      </w:rPr>
    </w:lvl>
  </w:abstractNum>
  <w:abstractNum w:abstractNumId="12" w15:restartNumberingAfterBreak="0">
    <w:nsid w:val="28E16C3B"/>
    <w:multiLevelType w:val="hybridMultilevel"/>
    <w:tmpl w:val="57D4BAC0"/>
    <w:lvl w:ilvl="0" w:tplc="7B3074AC">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3" w15:restartNumberingAfterBreak="0">
    <w:nsid w:val="292A758D"/>
    <w:multiLevelType w:val="hybridMultilevel"/>
    <w:tmpl w:val="5A585B24"/>
    <w:lvl w:ilvl="0" w:tplc="49D60890">
      <w:start w:val="1"/>
      <w:numFmt w:val="bullet"/>
      <w:lvlText w:val=""/>
      <w:lvlJc w:val="left"/>
      <w:pPr>
        <w:ind w:left="294" w:hanging="360"/>
      </w:pPr>
      <w:rPr>
        <w:rFonts w:ascii="Symbol" w:eastAsia="Times New Roman" w:hAnsi="Symbol" w:cs="Times New Roman" w:hint="default"/>
      </w:rPr>
    </w:lvl>
    <w:lvl w:ilvl="1" w:tplc="FFFFFFFF" w:tentative="1">
      <w:start w:val="1"/>
      <w:numFmt w:val="lowerLetter"/>
      <w:lvlText w:val="%2."/>
      <w:lvlJc w:val="left"/>
      <w:pPr>
        <w:ind w:left="1014" w:hanging="360"/>
      </w:pPr>
    </w:lvl>
    <w:lvl w:ilvl="2" w:tplc="FFFFFFFF" w:tentative="1">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14" w15:restartNumberingAfterBreak="0">
    <w:nsid w:val="296F2FF6"/>
    <w:multiLevelType w:val="hybridMultilevel"/>
    <w:tmpl w:val="643AA384"/>
    <w:lvl w:ilvl="0" w:tplc="23E2E722">
      <w:numFmt w:val="bullet"/>
      <w:lvlText w:val="-"/>
      <w:lvlJc w:val="left"/>
      <w:pPr>
        <w:ind w:left="720" w:hanging="360"/>
      </w:pPr>
      <w:rPr>
        <w:rFonts w:ascii="Times New Roman" w:eastAsiaTheme="minorEastAsi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A1936BB"/>
    <w:multiLevelType w:val="hybridMultilevel"/>
    <w:tmpl w:val="A468A5C2"/>
    <w:lvl w:ilvl="0" w:tplc="04250001">
      <w:start w:val="1"/>
      <w:numFmt w:val="bullet"/>
      <w:lvlText w:val=""/>
      <w:lvlJc w:val="left"/>
      <w:pPr>
        <w:ind w:left="2652" w:hanging="360"/>
      </w:pPr>
      <w:rPr>
        <w:rFonts w:ascii="Symbol" w:hAnsi="Symbol" w:hint="default"/>
      </w:rPr>
    </w:lvl>
    <w:lvl w:ilvl="1" w:tplc="04250003" w:tentative="1">
      <w:start w:val="1"/>
      <w:numFmt w:val="bullet"/>
      <w:lvlText w:val="o"/>
      <w:lvlJc w:val="left"/>
      <w:pPr>
        <w:ind w:left="3372" w:hanging="360"/>
      </w:pPr>
      <w:rPr>
        <w:rFonts w:ascii="Courier New" w:hAnsi="Courier New" w:cs="Courier New" w:hint="default"/>
      </w:rPr>
    </w:lvl>
    <w:lvl w:ilvl="2" w:tplc="04250005" w:tentative="1">
      <w:start w:val="1"/>
      <w:numFmt w:val="bullet"/>
      <w:lvlText w:val=""/>
      <w:lvlJc w:val="left"/>
      <w:pPr>
        <w:ind w:left="4092" w:hanging="360"/>
      </w:pPr>
      <w:rPr>
        <w:rFonts w:ascii="Wingdings" w:hAnsi="Wingdings" w:hint="default"/>
      </w:rPr>
    </w:lvl>
    <w:lvl w:ilvl="3" w:tplc="04250001" w:tentative="1">
      <w:start w:val="1"/>
      <w:numFmt w:val="bullet"/>
      <w:lvlText w:val=""/>
      <w:lvlJc w:val="left"/>
      <w:pPr>
        <w:ind w:left="4812" w:hanging="360"/>
      </w:pPr>
      <w:rPr>
        <w:rFonts w:ascii="Symbol" w:hAnsi="Symbol" w:hint="default"/>
      </w:rPr>
    </w:lvl>
    <w:lvl w:ilvl="4" w:tplc="04250003" w:tentative="1">
      <w:start w:val="1"/>
      <w:numFmt w:val="bullet"/>
      <w:lvlText w:val="o"/>
      <w:lvlJc w:val="left"/>
      <w:pPr>
        <w:ind w:left="5532" w:hanging="360"/>
      </w:pPr>
      <w:rPr>
        <w:rFonts w:ascii="Courier New" w:hAnsi="Courier New" w:cs="Courier New" w:hint="default"/>
      </w:rPr>
    </w:lvl>
    <w:lvl w:ilvl="5" w:tplc="04250005" w:tentative="1">
      <w:start w:val="1"/>
      <w:numFmt w:val="bullet"/>
      <w:lvlText w:val=""/>
      <w:lvlJc w:val="left"/>
      <w:pPr>
        <w:ind w:left="6252" w:hanging="360"/>
      </w:pPr>
      <w:rPr>
        <w:rFonts w:ascii="Wingdings" w:hAnsi="Wingdings" w:hint="default"/>
      </w:rPr>
    </w:lvl>
    <w:lvl w:ilvl="6" w:tplc="04250001" w:tentative="1">
      <w:start w:val="1"/>
      <w:numFmt w:val="bullet"/>
      <w:lvlText w:val=""/>
      <w:lvlJc w:val="left"/>
      <w:pPr>
        <w:ind w:left="6972" w:hanging="360"/>
      </w:pPr>
      <w:rPr>
        <w:rFonts w:ascii="Symbol" w:hAnsi="Symbol" w:hint="default"/>
      </w:rPr>
    </w:lvl>
    <w:lvl w:ilvl="7" w:tplc="04250003" w:tentative="1">
      <w:start w:val="1"/>
      <w:numFmt w:val="bullet"/>
      <w:lvlText w:val="o"/>
      <w:lvlJc w:val="left"/>
      <w:pPr>
        <w:ind w:left="7692" w:hanging="360"/>
      </w:pPr>
      <w:rPr>
        <w:rFonts w:ascii="Courier New" w:hAnsi="Courier New" w:cs="Courier New" w:hint="default"/>
      </w:rPr>
    </w:lvl>
    <w:lvl w:ilvl="8" w:tplc="04250005" w:tentative="1">
      <w:start w:val="1"/>
      <w:numFmt w:val="bullet"/>
      <w:lvlText w:val=""/>
      <w:lvlJc w:val="left"/>
      <w:pPr>
        <w:ind w:left="8412" w:hanging="360"/>
      </w:pPr>
      <w:rPr>
        <w:rFonts w:ascii="Wingdings" w:hAnsi="Wingdings" w:hint="default"/>
      </w:rPr>
    </w:lvl>
  </w:abstractNum>
  <w:abstractNum w:abstractNumId="16" w15:restartNumberingAfterBreak="0">
    <w:nsid w:val="2BBD2272"/>
    <w:multiLevelType w:val="hybridMultilevel"/>
    <w:tmpl w:val="874E5CE4"/>
    <w:lvl w:ilvl="0" w:tplc="07583AA8">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DBD736F"/>
    <w:multiLevelType w:val="hybridMultilevel"/>
    <w:tmpl w:val="CD98D91A"/>
    <w:lvl w:ilvl="0" w:tplc="497EC366">
      <w:start w:val="1"/>
      <w:numFmt w:val="decimal"/>
      <w:lvlText w:val="%1."/>
      <w:lvlJc w:val="left"/>
      <w:pPr>
        <w:ind w:left="720" w:hanging="360"/>
      </w:pPr>
      <w:rPr>
        <w:rFonts w:hint="default"/>
        <w:i w:val="0"/>
        <w:i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1AA0BEE"/>
    <w:multiLevelType w:val="hybridMultilevel"/>
    <w:tmpl w:val="2B0E0818"/>
    <w:lvl w:ilvl="0" w:tplc="54301692">
      <w:start w:val="2022"/>
      <w:numFmt w:val="bullet"/>
      <w:lvlText w:val="-"/>
      <w:lvlJc w:val="left"/>
      <w:pPr>
        <w:ind w:left="218" w:hanging="360"/>
      </w:pPr>
      <w:rPr>
        <w:rFonts w:ascii="Times New Roman" w:eastAsia="Times New Roman" w:hAnsi="Times New Roman" w:cs="Times New Roman" w:hint="default"/>
      </w:rPr>
    </w:lvl>
    <w:lvl w:ilvl="1" w:tplc="04250003" w:tentative="1">
      <w:start w:val="1"/>
      <w:numFmt w:val="bullet"/>
      <w:lvlText w:val="o"/>
      <w:lvlJc w:val="left"/>
      <w:pPr>
        <w:ind w:left="938" w:hanging="360"/>
      </w:pPr>
      <w:rPr>
        <w:rFonts w:ascii="Courier New" w:hAnsi="Courier New" w:cs="Courier New" w:hint="default"/>
      </w:rPr>
    </w:lvl>
    <w:lvl w:ilvl="2" w:tplc="04250005" w:tentative="1">
      <w:start w:val="1"/>
      <w:numFmt w:val="bullet"/>
      <w:lvlText w:val=""/>
      <w:lvlJc w:val="left"/>
      <w:pPr>
        <w:ind w:left="1658" w:hanging="360"/>
      </w:pPr>
      <w:rPr>
        <w:rFonts w:ascii="Wingdings" w:hAnsi="Wingdings" w:hint="default"/>
      </w:rPr>
    </w:lvl>
    <w:lvl w:ilvl="3" w:tplc="04250001" w:tentative="1">
      <w:start w:val="1"/>
      <w:numFmt w:val="bullet"/>
      <w:lvlText w:val=""/>
      <w:lvlJc w:val="left"/>
      <w:pPr>
        <w:ind w:left="2378" w:hanging="360"/>
      </w:pPr>
      <w:rPr>
        <w:rFonts w:ascii="Symbol" w:hAnsi="Symbol" w:hint="default"/>
      </w:rPr>
    </w:lvl>
    <w:lvl w:ilvl="4" w:tplc="04250003" w:tentative="1">
      <w:start w:val="1"/>
      <w:numFmt w:val="bullet"/>
      <w:lvlText w:val="o"/>
      <w:lvlJc w:val="left"/>
      <w:pPr>
        <w:ind w:left="3098" w:hanging="360"/>
      </w:pPr>
      <w:rPr>
        <w:rFonts w:ascii="Courier New" w:hAnsi="Courier New" w:cs="Courier New" w:hint="default"/>
      </w:rPr>
    </w:lvl>
    <w:lvl w:ilvl="5" w:tplc="04250005" w:tentative="1">
      <w:start w:val="1"/>
      <w:numFmt w:val="bullet"/>
      <w:lvlText w:val=""/>
      <w:lvlJc w:val="left"/>
      <w:pPr>
        <w:ind w:left="3818" w:hanging="360"/>
      </w:pPr>
      <w:rPr>
        <w:rFonts w:ascii="Wingdings" w:hAnsi="Wingdings" w:hint="default"/>
      </w:rPr>
    </w:lvl>
    <w:lvl w:ilvl="6" w:tplc="04250001" w:tentative="1">
      <w:start w:val="1"/>
      <w:numFmt w:val="bullet"/>
      <w:lvlText w:val=""/>
      <w:lvlJc w:val="left"/>
      <w:pPr>
        <w:ind w:left="4538" w:hanging="360"/>
      </w:pPr>
      <w:rPr>
        <w:rFonts w:ascii="Symbol" w:hAnsi="Symbol" w:hint="default"/>
      </w:rPr>
    </w:lvl>
    <w:lvl w:ilvl="7" w:tplc="04250003" w:tentative="1">
      <w:start w:val="1"/>
      <w:numFmt w:val="bullet"/>
      <w:lvlText w:val="o"/>
      <w:lvlJc w:val="left"/>
      <w:pPr>
        <w:ind w:left="5258" w:hanging="360"/>
      </w:pPr>
      <w:rPr>
        <w:rFonts w:ascii="Courier New" w:hAnsi="Courier New" w:cs="Courier New" w:hint="default"/>
      </w:rPr>
    </w:lvl>
    <w:lvl w:ilvl="8" w:tplc="04250005" w:tentative="1">
      <w:start w:val="1"/>
      <w:numFmt w:val="bullet"/>
      <w:lvlText w:val=""/>
      <w:lvlJc w:val="left"/>
      <w:pPr>
        <w:ind w:left="5978" w:hanging="360"/>
      </w:pPr>
      <w:rPr>
        <w:rFonts w:ascii="Wingdings" w:hAnsi="Wingdings" w:hint="default"/>
      </w:rPr>
    </w:lvl>
  </w:abstractNum>
  <w:abstractNum w:abstractNumId="19" w15:restartNumberingAfterBreak="0">
    <w:nsid w:val="3B514966"/>
    <w:multiLevelType w:val="hybridMultilevel"/>
    <w:tmpl w:val="FF7005F8"/>
    <w:lvl w:ilvl="0" w:tplc="04250001">
      <w:start w:val="1"/>
      <w:numFmt w:val="bullet"/>
      <w:lvlText w:val=""/>
      <w:lvlJc w:val="left"/>
      <w:pPr>
        <w:ind w:left="1490" w:hanging="360"/>
      </w:pPr>
      <w:rPr>
        <w:rFonts w:ascii="Symbol" w:hAnsi="Symbol" w:hint="default"/>
      </w:rPr>
    </w:lvl>
    <w:lvl w:ilvl="1" w:tplc="04250003" w:tentative="1">
      <w:start w:val="1"/>
      <w:numFmt w:val="bullet"/>
      <w:lvlText w:val="o"/>
      <w:lvlJc w:val="left"/>
      <w:pPr>
        <w:ind w:left="2210" w:hanging="360"/>
      </w:pPr>
      <w:rPr>
        <w:rFonts w:ascii="Courier New" w:hAnsi="Courier New" w:cs="Courier New" w:hint="default"/>
      </w:rPr>
    </w:lvl>
    <w:lvl w:ilvl="2" w:tplc="04250005" w:tentative="1">
      <w:start w:val="1"/>
      <w:numFmt w:val="bullet"/>
      <w:lvlText w:val=""/>
      <w:lvlJc w:val="left"/>
      <w:pPr>
        <w:ind w:left="2930" w:hanging="360"/>
      </w:pPr>
      <w:rPr>
        <w:rFonts w:ascii="Wingdings" w:hAnsi="Wingdings" w:hint="default"/>
      </w:rPr>
    </w:lvl>
    <w:lvl w:ilvl="3" w:tplc="04250001" w:tentative="1">
      <w:start w:val="1"/>
      <w:numFmt w:val="bullet"/>
      <w:lvlText w:val=""/>
      <w:lvlJc w:val="left"/>
      <w:pPr>
        <w:ind w:left="3650" w:hanging="360"/>
      </w:pPr>
      <w:rPr>
        <w:rFonts w:ascii="Symbol" w:hAnsi="Symbol" w:hint="default"/>
      </w:rPr>
    </w:lvl>
    <w:lvl w:ilvl="4" w:tplc="04250003" w:tentative="1">
      <w:start w:val="1"/>
      <w:numFmt w:val="bullet"/>
      <w:lvlText w:val="o"/>
      <w:lvlJc w:val="left"/>
      <w:pPr>
        <w:ind w:left="4370" w:hanging="360"/>
      </w:pPr>
      <w:rPr>
        <w:rFonts w:ascii="Courier New" w:hAnsi="Courier New" w:cs="Courier New" w:hint="default"/>
      </w:rPr>
    </w:lvl>
    <w:lvl w:ilvl="5" w:tplc="04250005" w:tentative="1">
      <w:start w:val="1"/>
      <w:numFmt w:val="bullet"/>
      <w:lvlText w:val=""/>
      <w:lvlJc w:val="left"/>
      <w:pPr>
        <w:ind w:left="5090" w:hanging="360"/>
      </w:pPr>
      <w:rPr>
        <w:rFonts w:ascii="Wingdings" w:hAnsi="Wingdings" w:hint="default"/>
      </w:rPr>
    </w:lvl>
    <w:lvl w:ilvl="6" w:tplc="04250001" w:tentative="1">
      <w:start w:val="1"/>
      <w:numFmt w:val="bullet"/>
      <w:lvlText w:val=""/>
      <w:lvlJc w:val="left"/>
      <w:pPr>
        <w:ind w:left="5810" w:hanging="360"/>
      </w:pPr>
      <w:rPr>
        <w:rFonts w:ascii="Symbol" w:hAnsi="Symbol" w:hint="default"/>
      </w:rPr>
    </w:lvl>
    <w:lvl w:ilvl="7" w:tplc="04250003" w:tentative="1">
      <w:start w:val="1"/>
      <w:numFmt w:val="bullet"/>
      <w:lvlText w:val="o"/>
      <w:lvlJc w:val="left"/>
      <w:pPr>
        <w:ind w:left="6530" w:hanging="360"/>
      </w:pPr>
      <w:rPr>
        <w:rFonts w:ascii="Courier New" w:hAnsi="Courier New" w:cs="Courier New" w:hint="default"/>
      </w:rPr>
    </w:lvl>
    <w:lvl w:ilvl="8" w:tplc="04250005" w:tentative="1">
      <w:start w:val="1"/>
      <w:numFmt w:val="bullet"/>
      <w:lvlText w:val=""/>
      <w:lvlJc w:val="left"/>
      <w:pPr>
        <w:ind w:left="7250" w:hanging="360"/>
      </w:pPr>
      <w:rPr>
        <w:rFonts w:ascii="Wingdings" w:hAnsi="Wingdings" w:hint="default"/>
      </w:rPr>
    </w:lvl>
  </w:abstractNum>
  <w:abstractNum w:abstractNumId="20" w15:restartNumberingAfterBreak="0">
    <w:nsid w:val="43E572EE"/>
    <w:multiLevelType w:val="hybridMultilevel"/>
    <w:tmpl w:val="E17006D6"/>
    <w:lvl w:ilvl="0" w:tplc="23E2E722">
      <w:numFmt w:val="bullet"/>
      <w:lvlText w:val="-"/>
      <w:lvlJc w:val="left"/>
      <w:pPr>
        <w:ind w:left="720" w:hanging="360"/>
      </w:pPr>
      <w:rPr>
        <w:rFonts w:ascii="Times New Roman" w:eastAsiaTheme="minorEastAsi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64A4E42"/>
    <w:multiLevelType w:val="multilevel"/>
    <w:tmpl w:val="09848718"/>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B958EB"/>
    <w:multiLevelType w:val="multilevel"/>
    <w:tmpl w:val="29A86ED0"/>
    <w:lvl w:ilvl="0">
      <w:start w:val="1"/>
      <w:numFmt w:val="decimal"/>
      <w:lvlText w:val="%1."/>
      <w:lvlJc w:val="left"/>
      <w:pPr>
        <w:ind w:left="360" w:hanging="360"/>
      </w:pPr>
      <w:rPr>
        <w:rFonts w:hint="default"/>
        <w:i w:val="0"/>
        <w:i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AE7250"/>
    <w:multiLevelType w:val="hybridMultilevel"/>
    <w:tmpl w:val="721074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4A6E2F76"/>
    <w:multiLevelType w:val="hybridMultilevel"/>
    <w:tmpl w:val="0E5EA094"/>
    <w:lvl w:ilvl="0" w:tplc="E8D86A8A">
      <w:start w:val="1"/>
      <w:numFmt w:val="bullet"/>
      <w:lvlText w:val=""/>
      <w:lvlJc w:val="left"/>
      <w:pPr>
        <w:ind w:left="720" w:hanging="360"/>
      </w:pPr>
      <w:rPr>
        <w:rFonts w:ascii="Symbol" w:hAnsi="Symbol" w:hint="default"/>
      </w:rPr>
    </w:lvl>
    <w:lvl w:ilvl="1" w:tplc="B724768C">
      <w:start w:val="1"/>
      <w:numFmt w:val="bullet"/>
      <w:lvlText w:val="o"/>
      <w:lvlJc w:val="left"/>
      <w:pPr>
        <w:ind w:left="1440" w:hanging="360"/>
      </w:pPr>
      <w:rPr>
        <w:rFonts w:ascii="Courier New" w:hAnsi="Courier New" w:hint="default"/>
      </w:rPr>
    </w:lvl>
    <w:lvl w:ilvl="2" w:tplc="4B60FC88">
      <w:start w:val="1"/>
      <w:numFmt w:val="bullet"/>
      <w:lvlText w:val=""/>
      <w:lvlJc w:val="left"/>
      <w:pPr>
        <w:ind w:left="2160" w:hanging="360"/>
      </w:pPr>
      <w:rPr>
        <w:rFonts w:ascii="Wingdings" w:hAnsi="Wingdings" w:hint="default"/>
      </w:rPr>
    </w:lvl>
    <w:lvl w:ilvl="3" w:tplc="7D2A26E0">
      <w:start w:val="1"/>
      <w:numFmt w:val="bullet"/>
      <w:lvlText w:val=""/>
      <w:lvlJc w:val="left"/>
      <w:pPr>
        <w:ind w:left="2880" w:hanging="360"/>
      </w:pPr>
      <w:rPr>
        <w:rFonts w:ascii="Symbol" w:hAnsi="Symbol" w:hint="default"/>
      </w:rPr>
    </w:lvl>
    <w:lvl w:ilvl="4" w:tplc="E09E98DC">
      <w:start w:val="1"/>
      <w:numFmt w:val="bullet"/>
      <w:lvlText w:val="o"/>
      <w:lvlJc w:val="left"/>
      <w:pPr>
        <w:ind w:left="3600" w:hanging="360"/>
      </w:pPr>
      <w:rPr>
        <w:rFonts w:ascii="Courier New" w:hAnsi="Courier New" w:hint="default"/>
      </w:rPr>
    </w:lvl>
    <w:lvl w:ilvl="5" w:tplc="D4D8039C">
      <w:start w:val="1"/>
      <w:numFmt w:val="bullet"/>
      <w:lvlText w:val=""/>
      <w:lvlJc w:val="left"/>
      <w:pPr>
        <w:ind w:left="4320" w:hanging="360"/>
      </w:pPr>
      <w:rPr>
        <w:rFonts w:ascii="Wingdings" w:hAnsi="Wingdings" w:hint="default"/>
      </w:rPr>
    </w:lvl>
    <w:lvl w:ilvl="6" w:tplc="F7843CC8">
      <w:start w:val="1"/>
      <w:numFmt w:val="bullet"/>
      <w:lvlText w:val=""/>
      <w:lvlJc w:val="left"/>
      <w:pPr>
        <w:ind w:left="5040" w:hanging="360"/>
      </w:pPr>
      <w:rPr>
        <w:rFonts w:ascii="Symbol" w:hAnsi="Symbol" w:hint="default"/>
      </w:rPr>
    </w:lvl>
    <w:lvl w:ilvl="7" w:tplc="32BE1762">
      <w:start w:val="1"/>
      <w:numFmt w:val="bullet"/>
      <w:lvlText w:val="o"/>
      <w:lvlJc w:val="left"/>
      <w:pPr>
        <w:ind w:left="5760" w:hanging="360"/>
      </w:pPr>
      <w:rPr>
        <w:rFonts w:ascii="Courier New" w:hAnsi="Courier New" w:hint="default"/>
      </w:rPr>
    </w:lvl>
    <w:lvl w:ilvl="8" w:tplc="78B2A2C6">
      <w:start w:val="1"/>
      <w:numFmt w:val="bullet"/>
      <w:lvlText w:val=""/>
      <w:lvlJc w:val="left"/>
      <w:pPr>
        <w:ind w:left="6480" w:hanging="360"/>
      </w:pPr>
      <w:rPr>
        <w:rFonts w:ascii="Wingdings" w:hAnsi="Wingdings" w:hint="default"/>
      </w:rPr>
    </w:lvl>
  </w:abstractNum>
  <w:abstractNum w:abstractNumId="25" w15:restartNumberingAfterBreak="0">
    <w:nsid w:val="5186592A"/>
    <w:multiLevelType w:val="multilevel"/>
    <w:tmpl w:val="D1262796"/>
    <w:lvl w:ilvl="0">
      <w:start w:val="12"/>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239B2"/>
    <w:multiLevelType w:val="multilevel"/>
    <w:tmpl w:val="650E2144"/>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233835"/>
    <w:multiLevelType w:val="hybridMultilevel"/>
    <w:tmpl w:val="2AD47E76"/>
    <w:lvl w:ilvl="0" w:tplc="23E2E722">
      <w:numFmt w:val="bullet"/>
      <w:lvlText w:val="-"/>
      <w:lvlJc w:val="left"/>
      <w:pPr>
        <w:ind w:left="720" w:hanging="360"/>
      </w:pPr>
      <w:rPr>
        <w:rFonts w:ascii="Times New Roman" w:eastAsiaTheme="minorEastAsi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3A5357F"/>
    <w:multiLevelType w:val="hybridMultilevel"/>
    <w:tmpl w:val="68F032F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3CB6BAC"/>
    <w:multiLevelType w:val="multilevel"/>
    <w:tmpl w:val="514C284C"/>
    <w:lvl w:ilvl="0">
      <w:start w:val="1"/>
      <w:numFmt w:val="decimal"/>
      <w:lvlText w:val="%1."/>
      <w:lvlJc w:val="left"/>
      <w:pPr>
        <w:ind w:left="1068" w:hanging="360"/>
      </w:pPr>
      <w:rPr>
        <w:b/>
        <w:bCs/>
        <w:i w:val="0"/>
        <w:iCs/>
      </w:rPr>
    </w:lvl>
    <w:lvl w:ilvl="1">
      <w:start w:val="1"/>
      <w:numFmt w:val="decimal"/>
      <w:lvlText w:val="%1.%2."/>
      <w:lvlJc w:val="left"/>
      <w:pPr>
        <w:ind w:left="1500" w:hanging="432"/>
      </w:pPr>
      <w:rPr>
        <w:b w:val="0"/>
        <w:bCs w:val="0"/>
      </w:rPr>
    </w:lvl>
    <w:lvl w:ilvl="2">
      <w:start w:val="1"/>
      <w:numFmt w:val="decimal"/>
      <w:lvlText w:val="%1.%2.%3."/>
      <w:lvlJc w:val="left"/>
      <w:pPr>
        <w:ind w:left="1932" w:hanging="504"/>
      </w:pPr>
      <w:rPr>
        <w:rFonts w:ascii="Times New Roman" w:hAnsi="Times New Roman" w:cs="Times New Roman" w:hint="default"/>
        <w:b w:val="0"/>
        <w:bCs w:val="0"/>
        <w:sz w:val="24"/>
        <w:szCs w:val="24"/>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0" w15:restartNumberingAfterBreak="0">
    <w:nsid w:val="58F50A13"/>
    <w:multiLevelType w:val="multilevel"/>
    <w:tmpl w:val="4D7635D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15:restartNumberingAfterBreak="0">
    <w:nsid w:val="5A507B22"/>
    <w:multiLevelType w:val="multilevel"/>
    <w:tmpl w:val="224E964C"/>
    <w:lvl w:ilvl="0">
      <w:start w:val="7"/>
      <w:numFmt w:val="decimal"/>
      <w:lvlText w:val="%1."/>
      <w:lvlJc w:val="left"/>
      <w:pPr>
        <w:ind w:left="360" w:hanging="360"/>
      </w:pPr>
      <w:rPr>
        <w:rFonts w:hint="default"/>
      </w:rPr>
    </w:lvl>
    <w:lvl w:ilvl="1">
      <w:start w:val="1"/>
      <w:numFmt w:val="decimal"/>
      <w:lvlText w:val="%1.%2."/>
      <w:lvlJc w:val="left"/>
      <w:pPr>
        <w:ind w:left="246" w:hanging="360"/>
      </w:pPr>
      <w:rPr>
        <w:rFonts w:hint="default"/>
      </w:rPr>
    </w:lvl>
    <w:lvl w:ilvl="2">
      <w:start w:val="1"/>
      <w:numFmt w:val="decimal"/>
      <w:lvlText w:val="%1.%2.%3."/>
      <w:lvlJc w:val="left"/>
      <w:pPr>
        <w:ind w:left="492" w:hanging="720"/>
      </w:pPr>
      <w:rPr>
        <w:rFonts w:hint="default"/>
      </w:rPr>
    </w:lvl>
    <w:lvl w:ilvl="3">
      <w:start w:val="1"/>
      <w:numFmt w:val="decimal"/>
      <w:lvlText w:val="%1.%2.%3.%4."/>
      <w:lvlJc w:val="left"/>
      <w:pPr>
        <w:ind w:left="37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510" w:hanging="108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642" w:hanging="1440"/>
      </w:pPr>
      <w:rPr>
        <w:rFonts w:hint="default"/>
      </w:rPr>
    </w:lvl>
    <w:lvl w:ilvl="8">
      <w:start w:val="1"/>
      <w:numFmt w:val="decimal"/>
      <w:lvlText w:val="%1.%2.%3.%4.%5.%6.%7.%8.%9."/>
      <w:lvlJc w:val="left"/>
      <w:pPr>
        <w:ind w:left="888" w:hanging="1800"/>
      </w:pPr>
      <w:rPr>
        <w:rFonts w:hint="default"/>
      </w:rPr>
    </w:lvl>
  </w:abstractNum>
  <w:abstractNum w:abstractNumId="32" w15:restartNumberingAfterBreak="0">
    <w:nsid w:val="5D1B1E89"/>
    <w:multiLevelType w:val="hybridMultilevel"/>
    <w:tmpl w:val="2E7841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61844E35"/>
    <w:multiLevelType w:val="multilevel"/>
    <w:tmpl w:val="0980BC0C"/>
    <w:lvl w:ilvl="0">
      <w:start w:val="13"/>
      <w:numFmt w:val="decimal"/>
      <w:lvlText w:val="%1"/>
      <w:lvlJc w:val="left"/>
      <w:pPr>
        <w:ind w:left="390" w:hanging="390"/>
      </w:pPr>
      <w:rPr>
        <w:rFonts w:asciiTheme="minorHAnsi" w:eastAsiaTheme="minorHAnsi" w:hAnsiTheme="minorHAnsi" w:cstheme="minorBidi" w:hint="default"/>
        <w:b w:val="0"/>
        <w:color w:val="auto"/>
        <w:sz w:val="22"/>
      </w:rPr>
    </w:lvl>
    <w:lvl w:ilvl="1">
      <w:start w:val="1"/>
      <w:numFmt w:val="decimal"/>
      <w:lvlText w:val="%1.%2"/>
      <w:lvlJc w:val="left"/>
      <w:pPr>
        <w:ind w:left="390" w:hanging="390"/>
      </w:pPr>
      <w:rPr>
        <w:rFonts w:asciiTheme="minorHAnsi" w:eastAsiaTheme="minorHAnsi" w:hAnsiTheme="minorHAnsi" w:cstheme="minorBidi" w:hint="default"/>
        <w:b w:val="0"/>
        <w:color w:val="auto"/>
        <w:sz w:val="22"/>
      </w:rPr>
    </w:lvl>
    <w:lvl w:ilvl="2">
      <w:start w:val="1"/>
      <w:numFmt w:val="decimal"/>
      <w:lvlText w:val="%1.%2.%3"/>
      <w:lvlJc w:val="left"/>
      <w:pPr>
        <w:ind w:left="720" w:hanging="720"/>
      </w:pPr>
      <w:rPr>
        <w:rFonts w:asciiTheme="minorHAnsi" w:eastAsiaTheme="minorHAnsi" w:hAnsiTheme="minorHAnsi" w:cstheme="minorBidi" w:hint="default"/>
        <w:b w:val="0"/>
        <w:color w:val="auto"/>
        <w:sz w:val="22"/>
      </w:rPr>
    </w:lvl>
    <w:lvl w:ilvl="3">
      <w:start w:val="1"/>
      <w:numFmt w:val="decimal"/>
      <w:lvlText w:val="%1.%2.%3.%4"/>
      <w:lvlJc w:val="left"/>
      <w:pPr>
        <w:ind w:left="720" w:hanging="720"/>
      </w:pPr>
      <w:rPr>
        <w:rFonts w:asciiTheme="minorHAnsi" w:eastAsiaTheme="minorHAnsi" w:hAnsiTheme="minorHAnsi" w:cstheme="minorBidi" w:hint="default"/>
        <w:b w:val="0"/>
        <w:color w:val="auto"/>
        <w:sz w:val="22"/>
      </w:rPr>
    </w:lvl>
    <w:lvl w:ilvl="4">
      <w:start w:val="1"/>
      <w:numFmt w:val="decimal"/>
      <w:lvlText w:val="%1.%2.%3.%4.%5"/>
      <w:lvlJc w:val="left"/>
      <w:pPr>
        <w:ind w:left="1080" w:hanging="1080"/>
      </w:pPr>
      <w:rPr>
        <w:rFonts w:asciiTheme="minorHAnsi" w:eastAsiaTheme="minorHAnsi" w:hAnsiTheme="minorHAnsi" w:cstheme="minorBidi" w:hint="default"/>
        <w:b w:val="0"/>
        <w:color w:val="auto"/>
        <w:sz w:val="22"/>
      </w:rPr>
    </w:lvl>
    <w:lvl w:ilvl="5">
      <w:start w:val="1"/>
      <w:numFmt w:val="decimal"/>
      <w:lvlText w:val="%1.%2.%3.%4.%5.%6"/>
      <w:lvlJc w:val="left"/>
      <w:pPr>
        <w:ind w:left="1080" w:hanging="1080"/>
      </w:pPr>
      <w:rPr>
        <w:rFonts w:asciiTheme="minorHAnsi" w:eastAsiaTheme="minorHAnsi" w:hAnsiTheme="minorHAnsi" w:cstheme="minorBidi" w:hint="default"/>
        <w:b w:val="0"/>
        <w:color w:val="auto"/>
        <w:sz w:val="22"/>
      </w:rPr>
    </w:lvl>
    <w:lvl w:ilvl="6">
      <w:start w:val="1"/>
      <w:numFmt w:val="decimal"/>
      <w:lvlText w:val="%1.%2.%3.%4.%5.%6.%7"/>
      <w:lvlJc w:val="left"/>
      <w:pPr>
        <w:ind w:left="1440" w:hanging="1440"/>
      </w:pPr>
      <w:rPr>
        <w:rFonts w:asciiTheme="minorHAnsi" w:eastAsiaTheme="minorHAnsi" w:hAnsiTheme="minorHAnsi" w:cstheme="minorBidi" w:hint="default"/>
        <w:b w:val="0"/>
        <w:color w:val="auto"/>
        <w:sz w:val="22"/>
      </w:rPr>
    </w:lvl>
    <w:lvl w:ilvl="7">
      <w:start w:val="1"/>
      <w:numFmt w:val="decimal"/>
      <w:lvlText w:val="%1.%2.%3.%4.%5.%6.%7.%8"/>
      <w:lvlJc w:val="left"/>
      <w:pPr>
        <w:ind w:left="1440" w:hanging="1440"/>
      </w:pPr>
      <w:rPr>
        <w:rFonts w:asciiTheme="minorHAnsi" w:eastAsiaTheme="minorHAnsi" w:hAnsiTheme="minorHAnsi" w:cstheme="minorBidi" w:hint="default"/>
        <w:b w:val="0"/>
        <w:color w:val="auto"/>
        <w:sz w:val="22"/>
      </w:rPr>
    </w:lvl>
    <w:lvl w:ilvl="8">
      <w:start w:val="1"/>
      <w:numFmt w:val="decimal"/>
      <w:lvlText w:val="%1.%2.%3.%4.%5.%6.%7.%8.%9"/>
      <w:lvlJc w:val="left"/>
      <w:pPr>
        <w:ind w:left="1800" w:hanging="1800"/>
      </w:pPr>
      <w:rPr>
        <w:rFonts w:asciiTheme="minorHAnsi" w:eastAsiaTheme="minorHAnsi" w:hAnsiTheme="minorHAnsi" w:cstheme="minorBidi" w:hint="default"/>
        <w:b w:val="0"/>
        <w:color w:val="auto"/>
        <w:sz w:val="22"/>
      </w:rPr>
    </w:lvl>
  </w:abstractNum>
  <w:abstractNum w:abstractNumId="34" w15:restartNumberingAfterBreak="0">
    <w:nsid w:val="623C5D52"/>
    <w:multiLevelType w:val="multilevel"/>
    <w:tmpl w:val="9558CF74"/>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2B753C0"/>
    <w:multiLevelType w:val="multilevel"/>
    <w:tmpl w:val="4CBC522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AD403D2"/>
    <w:multiLevelType w:val="multilevel"/>
    <w:tmpl w:val="881633CE"/>
    <w:lvl w:ilvl="0">
      <w:start w:val="2"/>
      <w:numFmt w:val="decimal"/>
      <w:lvlText w:val="%1."/>
      <w:lvlJc w:val="left"/>
      <w:pPr>
        <w:ind w:left="720" w:hanging="720"/>
      </w:pPr>
      <w:rPr>
        <w:rFonts w:hint="default"/>
        <w:b/>
        <w:bCs/>
        <w:i w:val="0"/>
        <w:iCs/>
      </w:rPr>
    </w:lvl>
    <w:lvl w:ilvl="1">
      <w:start w:val="1"/>
      <w:numFmt w:val="decimal"/>
      <w:lvlText w:val="%1.%2."/>
      <w:lvlJc w:val="left"/>
      <w:pPr>
        <w:ind w:left="720" w:hanging="720"/>
      </w:pPr>
      <w:rPr>
        <w:rFonts w:hint="default"/>
        <w:b w:val="0"/>
        <w:bCs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B667A59"/>
    <w:multiLevelType w:val="multilevel"/>
    <w:tmpl w:val="DC428F5A"/>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D812DE7"/>
    <w:multiLevelType w:val="hybridMultilevel"/>
    <w:tmpl w:val="D26616A6"/>
    <w:lvl w:ilvl="0" w:tplc="49D6089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7037458A"/>
    <w:multiLevelType w:val="hybridMultilevel"/>
    <w:tmpl w:val="BA668670"/>
    <w:lvl w:ilvl="0" w:tplc="23E2E722">
      <w:numFmt w:val="bullet"/>
      <w:lvlText w:val="-"/>
      <w:lvlJc w:val="left"/>
      <w:pPr>
        <w:ind w:left="-66" w:hanging="360"/>
      </w:pPr>
      <w:rPr>
        <w:rFonts w:ascii="Times New Roman" w:eastAsiaTheme="minorEastAsia" w:hAnsi="Times New Roman" w:cs="Times New Roman" w:hint="default"/>
      </w:rPr>
    </w:lvl>
    <w:lvl w:ilvl="1" w:tplc="04250003" w:tentative="1">
      <w:start w:val="1"/>
      <w:numFmt w:val="bullet"/>
      <w:lvlText w:val="o"/>
      <w:lvlJc w:val="left"/>
      <w:pPr>
        <w:ind w:left="654" w:hanging="360"/>
      </w:pPr>
      <w:rPr>
        <w:rFonts w:ascii="Courier New" w:hAnsi="Courier New" w:cs="Courier New" w:hint="default"/>
      </w:rPr>
    </w:lvl>
    <w:lvl w:ilvl="2" w:tplc="04250005" w:tentative="1">
      <w:start w:val="1"/>
      <w:numFmt w:val="bullet"/>
      <w:lvlText w:val=""/>
      <w:lvlJc w:val="left"/>
      <w:pPr>
        <w:ind w:left="1374" w:hanging="360"/>
      </w:pPr>
      <w:rPr>
        <w:rFonts w:ascii="Wingdings" w:hAnsi="Wingdings" w:hint="default"/>
      </w:rPr>
    </w:lvl>
    <w:lvl w:ilvl="3" w:tplc="04250001" w:tentative="1">
      <w:start w:val="1"/>
      <w:numFmt w:val="bullet"/>
      <w:lvlText w:val=""/>
      <w:lvlJc w:val="left"/>
      <w:pPr>
        <w:ind w:left="2094" w:hanging="360"/>
      </w:pPr>
      <w:rPr>
        <w:rFonts w:ascii="Symbol" w:hAnsi="Symbol" w:hint="default"/>
      </w:rPr>
    </w:lvl>
    <w:lvl w:ilvl="4" w:tplc="04250003" w:tentative="1">
      <w:start w:val="1"/>
      <w:numFmt w:val="bullet"/>
      <w:lvlText w:val="o"/>
      <w:lvlJc w:val="left"/>
      <w:pPr>
        <w:ind w:left="2814" w:hanging="360"/>
      </w:pPr>
      <w:rPr>
        <w:rFonts w:ascii="Courier New" w:hAnsi="Courier New" w:cs="Courier New" w:hint="default"/>
      </w:rPr>
    </w:lvl>
    <w:lvl w:ilvl="5" w:tplc="04250005" w:tentative="1">
      <w:start w:val="1"/>
      <w:numFmt w:val="bullet"/>
      <w:lvlText w:val=""/>
      <w:lvlJc w:val="left"/>
      <w:pPr>
        <w:ind w:left="3534" w:hanging="360"/>
      </w:pPr>
      <w:rPr>
        <w:rFonts w:ascii="Wingdings" w:hAnsi="Wingdings" w:hint="default"/>
      </w:rPr>
    </w:lvl>
    <w:lvl w:ilvl="6" w:tplc="04250001" w:tentative="1">
      <w:start w:val="1"/>
      <w:numFmt w:val="bullet"/>
      <w:lvlText w:val=""/>
      <w:lvlJc w:val="left"/>
      <w:pPr>
        <w:ind w:left="4254" w:hanging="360"/>
      </w:pPr>
      <w:rPr>
        <w:rFonts w:ascii="Symbol" w:hAnsi="Symbol" w:hint="default"/>
      </w:rPr>
    </w:lvl>
    <w:lvl w:ilvl="7" w:tplc="04250003" w:tentative="1">
      <w:start w:val="1"/>
      <w:numFmt w:val="bullet"/>
      <w:lvlText w:val="o"/>
      <w:lvlJc w:val="left"/>
      <w:pPr>
        <w:ind w:left="4974" w:hanging="360"/>
      </w:pPr>
      <w:rPr>
        <w:rFonts w:ascii="Courier New" w:hAnsi="Courier New" w:cs="Courier New" w:hint="default"/>
      </w:rPr>
    </w:lvl>
    <w:lvl w:ilvl="8" w:tplc="04250005" w:tentative="1">
      <w:start w:val="1"/>
      <w:numFmt w:val="bullet"/>
      <w:lvlText w:val=""/>
      <w:lvlJc w:val="left"/>
      <w:pPr>
        <w:ind w:left="5694" w:hanging="360"/>
      </w:pPr>
      <w:rPr>
        <w:rFonts w:ascii="Wingdings" w:hAnsi="Wingdings" w:hint="default"/>
      </w:rPr>
    </w:lvl>
  </w:abstractNum>
  <w:abstractNum w:abstractNumId="40" w15:restartNumberingAfterBreak="0">
    <w:nsid w:val="75854FC0"/>
    <w:multiLevelType w:val="hybridMultilevel"/>
    <w:tmpl w:val="0B78395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ADF074B"/>
    <w:multiLevelType w:val="multilevel"/>
    <w:tmpl w:val="01B254CE"/>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C910C49"/>
    <w:multiLevelType w:val="multilevel"/>
    <w:tmpl w:val="F7C03BA8"/>
    <w:lvl w:ilvl="0">
      <w:start w:val="3"/>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num w:numId="1">
    <w:abstractNumId w:val="9"/>
  </w:num>
  <w:num w:numId="2">
    <w:abstractNumId w:val="29"/>
  </w:num>
  <w:num w:numId="3">
    <w:abstractNumId w:val="25"/>
  </w:num>
  <w:num w:numId="4">
    <w:abstractNumId w:val="37"/>
  </w:num>
  <w:num w:numId="5">
    <w:abstractNumId w:val="2"/>
  </w:num>
  <w:num w:numId="6">
    <w:abstractNumId w:val="33"/>
  </w:num>
  <w:num w:numId="7">
    <w:abstractNumId w:val="21"/>
  </w:num>
  <w:num w:numId="8">
    <w:abstractNumId w:val="32"/>
  </w:num>
  <w:num w:numId="9">
    <w:abstractNumId w:val="34"/>
  </w:num>
  <w:num w:numId="10">
    <w:abstractNumId w:val="15"/>
  </w:num>
  <w:num w:numId="11">
    <w:abstractNumId w:val="0"/>
  </w:num>
  <w:num w:numId="12">
    <w:abstractNumId w:val="19"/>
  </w:num>
  <w:num w:numId="13">
    <w:abstractNumId w:val="22"/>
  </w:num>
  <w:num w:numId="14">
    <w:abstractNumId w:val="24"/>
  </w:num>
  <w:num w:numId="15">
    <w:abstractNumId w:val="35"/>
  </w:num>
  <w:num w:numId="16">
    <w:abstractNumId w:val="36"/>
  </w:num>
  <w:num w:numId="17">
    <w:abstractNumId w:val="41"/>
  </w:num>
  <w:num w:numId="18">
    <w:abstractNumId w:val="31"/>
  </w:num>
  <w:num w:numId="19">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40"/>
  </w:num>
  <w:num w:numId="22">
    <w:abstractNumId w:val="23"/>
  </w:num>
  <w:num w:numId="23">
    <w:abstractNumId w:val="18"/>
  </w:num>
  <w:num w:numId="24">
    <w:abstractNumId w:val="3"/>
  </w:num>
  <w:num w:numId="25">
    <w:abstractNumId w:val="39"/>
  </w:num>
  <w:num w:numId="26">
    <w:abstractNumId w:val="20"/>
  </w:num>
  <w:num w:numId="27">
    <w:abstractNumId w:val="27"/>
  </w:num>
  <w:num w:numId="28">
    <w:abstractNumId w:val="14"/>
  </w:num>
  <w:num w:numId="29">
    <w:abstractNumId w:val="5"/>
  </w:num>
  <w:num w:numId="30">
    <w:abstractNumId w:val="42"/>
  </w:num>
  <w:num w:numId="31">
    <w:abstractNumId w:val="38"/>
  </w:num>
  <w:num w:numId="32">
    <w:abstractNumId w:val="13"/>
  </w:num>
  <w:num w:numId="33">
    <w:abstractNumId w:val="11"/>
  </w:num>
  <w:num w:numId="34">
    <w:abstractNumId w:val="28"/>
  </w:num>
  <w:num w:numId="35">
    <w:abstractNumId w:val="16"/>
  </w:num>
  <w:num w:numId="36">
    <w:abstractNumId w:val="10"/>
  </w:num>
  <w:num w:numId="37">
    <w:abstractNumId w:val="1"/>
  </w:num>
  <w:num w:numId="38">
    <w:abstractNumId w:val="7"/>
  </w:num>
  <w:num w:numId="39">
    <w:abstractNumId w:val="26"/>
  </w:num>
  <w:num w:numId="40">
    <w:abstractNumId w:val="6"/>
  </w:num>
  <w:num w:numId="41">
    <w:abstractNumId w:val="17"/>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LTA">
    <w15:presenceInfo w15:providerId="None" w15:userId="DELTA"/>
  </w15:person>
  <w15:person w15:author="Ave Osman">
    <w15:presenceInfo w15:providerId="None" w15:userId="Ave Os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C29"/>
    <w:rsid w:val="00017DEF"/>
    <w:rsid w:val="0003713A"/>
    <w:rsid w:val="000457CA"/>
    <w:rsid w:val="00050593"/>
    <w:rsid w:val="00084DE8"/>
    <w:rsid w:val="000B3DC6"/>
    <w:rsid w:val="000B5CA8"/>
    <w:rsid w:val="000C2D9E"/>
    <w:rsid w:val="000C3AB3"/>
    <w:rsid w:val="000F402F"/>
    <w:rsid w:val="00115E3F"/>
    <w:rsid w:val="001445FB"/>
    <w:rsid w:val="0015105F"/>
    <w:rsid w:val="00153682"/>
    <w:rsid w:val="00154BCD"/>
    <w:rsid w:val="001572EE"/>
    <w:rsid w:val="001611B0"/>
    <w:rsid w:val="0016300E"/>
    <w:rsid w:val="00164793"/>
    <w:rsid w:val="00164D2D"/>
    <w:rsid w:val="00171DE8"/>
    <w:rsid w:val="00180A20"/>
    <w:rsid w:val="001A4AAD"/>
    <w:rsid w:val="001C7282"/>
    <w:rsid w:val="001D20AE"/>
    <w:rsid w:val="001E5256"/>
    <w:rsid w:val="00217968"/>
    <w:rsid w:val="002311CE"/>
    <w:rsid w:val="00255067"/>
    <w:rsid w:val="00271C29"/>
    <w:rsid w:val="0029077C"/>
    <w:rsid w:val="002A7AEA"/>
    <w:rsid w:val="002B2AB8"/>
    <w:rsid w:val="002B6007"/>
    <w:rsid w:val="002C7FC3"/>
    <w:rsid w:val="002F71AA"/>
    <w:rsid w:val="00300684"/>
    <w:rsid w:val="00315069"/>
    <w:rsid w:val="0034010D"/>
    <w:rsid w:val="003401F5"/>
    <w:rsid w:val="003416B0"/>
    <w:rsid w:val="003438C9"/>
    <w:rsid w:val="00345E08"/>
    <w:rsid w:val="003600EB"/>
    <w:rsid w:val="00365836"/>
    <w:rsid w:val="0036775E"/>
    <w:rsid w:val="00385E97"/>
    <w:rsid w:val="003A7384"/>
    <w:rsid w:val="003C5EAA"/>
    <w:rsid w:val="003D2594"/>
    <w:rsid w:val="003D32F6"/>
    <w:rsid w:val="003E2D63"/>
    <w:rsid w:val="003E59D1"/>
    <w:rsid w:val="0041583D"/>
    <w:rsid w:val="00421E1F"/>
    <w:rsid w:val="00442B36"/>
    <w:rsid w:val="00450CEC"/>
    <w:rsid w:val="00463767"/>
    <w:rsid w:val="00481600"/>
    <w:rsid w:val="004E1881"/>
    <w:rsid w:val="004E6A68"/>
    <w:rsid w:val="00524121"/>
    <w:rsid w:val="0052590D"/>
    <w:rsid w:val="00527DAF"/>
    <w:rsid w:val="00537B3A"/>
    <w:rsid w:val="00537D8F"/>
    <w:rsid w:val="0054123C"/>
    <w:rsid w:val="005442C4"/>
    <w:rsid w:val="00547E86"/>
    <w:rsid w:val="00582169"/>
    <w:rsid w:val="00584ED2"/>
    <w:rsid w:val="0059692D"/>
    <w:rsid w:val="005A1EB9"/>
    <w:rsid w:val="005A6184"/>
    <w:rsid w:val="005C3F4D"/>
    <w:rsid w:val="005D5775"/>
    <w:rsid w:val="005D6EA3"/>
    <w:rsid w:val="00605370"/>
    <w:rsid w:val="0060576B"/>
    <w:rsid w:val="00607BFA"/>
    <w:rsid w:val="00627303"/>
    <w:rsid w:val="0063372B"/>
    <w:rsid w:val="006343E0"/>
    <w:rsid w:val="00671945"/>
    <w:rsid w:val="006723C7"/>
    <w:rsid w:val="006725A1"/>
    <w:rsid w:val="00674130"/>
    <w:rsid w:val="00676B7A"/>
    <w:rsid w:val="006874AE"/>
    <w:rsid w:val="0069310B"/>
    <w:rsid w:val="006B0AF6"/>
    <w:rsid w:val="006C0E5B"/>
    <w:rsid w:val="006C1E43"/>
    <w:rsid w:val="006C5B5F"/>
    <w:rsid w:val="006D6677"/>
    <w:rsid w:val="006F7A66"/>
    <w:rsid w:val="00726A8A"/>
    <w:rsid w:val="00743EDD"/>
    <w:rsid w:val="00753FC6"/>
    <w:rsid w:val="00765B50"/>
    <w:rsid w:val="00775184"/>
    <w:rsid w:val="007A4F9D"/>
    <w:rsid w:val="007B03DC"/>
    <w:rsid w:val="007C5B74"/>
    <w:rsid w:val="007C737E"/>
    <w:rsid w:val="007D2708"/>
    <w:rsid w:val="007D527F"/>
    <w:rsid w:val="007D72C6"/>
    <w:rsid w:val="007E0BD8"/>
    <w:rsid w:val="007E372A"/>
    <w:rsid w:val="007E5D96"/>
    <w:rsid w:val="007F1CD1"/>
    <w:rsid w:val="007F3D40"/>
    <w:rsid w:val="00805604"/>
    <w:rsid w:val="00812131"/>
    <w:rsid w:val="00833B68"/>
    <w:rsid w:val="00836E77"/>
    <w:rsid w:val="00862E8B"/>
    <w:rsid w:val="008638C1"/>
    <w:rsid w:val="00870CB7"/>
    <w:rsid w:val="00886134"/>
    <w:rsid w:val="00887EA7"/>
    <w:rsid w:val="0089567D"/>
    <w:rsid w:val="008A093F"/>
    <w:rsid w:val="008D1329"/>
    <w:rsid w:val="008D74E4"/>
    <w:rsid w:val="00925451"/>
    <w:rsid w:val="00926CD5"/>
    <w:rsid w:val="0093194B"/>
    <w:rsid w:val="00933056"/>
    <w:rsid w:val="0093570B"/>
    <w:rsid w:val="00946281"/>
    <w:rsid w:val="00957726"/>
    <w:rsid w:val="0098204E"/>
    <w:rsid w:val="00993BA1"/>
    <w:rsid w:val="009A2F80"/>
    <w:rsid w:val="009B5820"/>
    <w:rsid w:val="009C656D"/>
    <w:rsid w:val="009D675B"/>
    <w:rsid w:val="009F3896"/>
    <w:rsid w:val="009F3A9F"/>
    <w:rsid w:val="00A1729D"/>
    <w:rsid w:val="00A227A6"/>
    <w:rsid w:val="00A240CC"/>
    <w:rsid w:val="00A27F56"/>
    <w:rsid w:val="00A36860"/>
    <w:rsid w:val="00A676AF"/>
    <w:rsid w:val="00A947B1"/>
    <w:rsid w:val="00A9716C"/>
    <w:rsid w:val="00AE3231"/>
    <w:rsid w:val="00AF14D0"/>
    <w:rsid w:val="00AF4A35"/>
    <w:rsid w:val="00AF5F00"/>
    <w:rsid w:val="00AF622E"/>
    <w:rsid w:val="00B01825"/>
    <w:rsid w:val="00B01E2B"/>
    <w:rsid w:val="00B04319"/>
    <w:rsid w:val="00B055E2"/>
    <w:rsid w:val="00B14985"/>
    <w:rsid w:val="00B20623"/>
    <w:rsid w:val="00B21E4C"/>
    <w:rsid w:val="00B73AE2"/>
    <w:rsid w:val="00B74547"/>
    <w:rsid w:val="00B843B9"/>
    <w:rsid w:val="00B855DF"/>
    <w:rsid w:val="00BA6F24"/>
    <w:rsid w:val="00BB1546"/>
    <w:rsid w:val="00BB6D6E"/>
    <w:rsid w:val="00BD299A"/>
    <w:rsid w:val="00BD5EE7"/>
    <w:rsid w:val="00BE0570"/>
    <w:rsid w:val="00BE0DE7"/>
    <w:rsid w:val="00C1322F"/>
    <w:rsid w:val="00C1461A"/>
    <w:rsid w:val="00C26D41"/>
    <w:rsid w:val="00C72293"/>
    <w:rsid w:val="00C759CB"/>
    <w:rsid w:val="00C837E6"/>
    <w:rsid w:val="00C93B9F"/>
    <w:rsid w:val="00C945D8"/>
    <w:rsid w:val="00C9471B"/>
    <w:rsid w:val="00C95A2B"/>
    <w:rsid w:val="00CD6EC5"/>
    <w:rsid w:val="00CE0DCB"/>
    <w:rsid w:val="00CE4ABA"/>
    <w:rsid w:val="00CE6460"/>
    <w:rsid w:val="00CF1CCB"/>
    <w:rsid w:val="00D21FBE"/>
    <w:rsid w:val="00D307D8"/>
    <w:rsid w:val="00D35042"/>
    <w:rsid w:val="00D50D34"/>
    <w:rsid w:val="00D73579"/>
    <w:rsid w:val="00D8149E"/>
    <w:rsid w:val="00D85398"/>
    <w:rsid w:val="00D912CF"/>
    <w:rsid w:val="00D919DE"/>
    <w:rsid w:val="00D97CB9"/>
    <w:rsid w:val="00DC3DBB"/>
    <w:rsid w:val="00DC4A13"/>
    <w:rsid w:val="00DC7AAD"/>
    <w:rsid w:val="00DD4C0B"/>
    <w:rsid w:val="00E11A56"/>
    <w:rsid w:val="00E231B6"/>
    <w:rsid w:val="00E26533"/>
    <w:rsid w:val="00E433F9"/>
    <w:rsid w:val="00E535C4"/>
    <w:rsid w:val="00E57ED5"/>
    <w:rsid w:val="00E71C0E"/>
    <w:rsid w:val="00E74881"/>
    <w:rsid w:val="00E75534"/>
    <w:rsid w:val="00E971B5"/>
    <w:rsid w:val="00EA15E6"/>
    <w:rsid w:val="00EA2EC4"/>
    <w:rsid w:val="00EA4C54"/>
    <w:rsid w:val="00EB11CB"/>
    <w:rsid w:val="00EE3395"/>
    <w:rsid w:val="00EF56F2"/>
    <w:rsid w:val="00F231CF"/>
    <w:rsid w:val="00F36A81"/>
    <w:rsid w:val="00F568EF"/>
    <w:rsid w:val="00F65BD1"/>
    <w:rsid w:val="00F67060"/>
    <w:rsid w:val="00F74ECE"/>
    <w:rsid w:val="00FC132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ADD77"/>
  <w15:docId w15:val="{6EFE8A64-568D-4D30-9A86-2243A823B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71B"/>
    <w:pPr>
      <w:ind w:left="-57"/>
    </w:pPr>
  </w:style>
  <w:style w:type="paragraph" w:styleId="Heading1">
    <w:name w:val="heading 1"/>
    <w:basedOn w:val="Normal"/>
    <w:link w:val="Heading1Char"/>
    <w:uiPriority w:val="9"/>
    <w:qFormat/>
    <w:rsid w:val="00345E08"/>
    <w:pPr>
      <w:spacing w:before="100" w:beforeAutospacing="1" w:after="100" w:afterAutospacing="1" w:line="240" w:lineRule="auto"/>
      <w:ind w:left="0"/>
      <w:outlineLvl w:val="0"/>
    </w:pPr>
    <w:rPr>
      <w:rFonts w:ascii="Times New Roman" w:eastAsia="Times New Roman" w:hAnsi="Times New Roman" w:cs="Times New Roman"/>
      <w:b/>
      <w:bCs/>
      <w:kern w:val="36"/>
      <w:sz w:val="48"/>
      <w:szCs w:val="48"/>
      <w:lang w:eastAsia="et-EE"/>
    </w:rPr>
  </w:style>
  <w:style w:type="paragraph" w:styleId="Heading2">
    <w:name w:val="heading 2"/>
    <w:basedOn w:val="Normal"/>
    <w:next w:val="Normal"/>
    <w:link w:val="Heading2Char"/>
    <w:uiPriority w:val="9"/>
    <w:unhideWhenUsed/>
    <w:qFormat/>
    <w:rsid w:val="00345E08"/>
    <w:pPr>
      <w:keepNext/>
      <w:keepLines/>
      <w:spacing w:before="200" w:after="0"/>
      <w:ind w:left="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45E08"/>
    <w:pPr>
      <w:keepNext/>
      <w:keepLines/>
      <w:spacing w:before="200" w:after="0"/>
      <w:ind w:left="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B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5B5F"/>
  </w:style>
  <w:style w:type="paragraph" w:styleId="Footer">
    <w:name w:val="footer"/>
    <w:basedOn w:val="Normal"/>
    <w:link w:val="FooterChar"/>
    <w:uiPriority w:val="99"/>
    <w:unhideWhenUsed/>
    <w:rsid w:val="006C5B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5B5F"/>
  </w:style>
  <w:style w:type="paragraph" w:styleId="BalloonText">
    <w:name w:val="Balloon Text"/>
    <w:basedOn w:val="Normal"/>
    <w:link w:val="BalloonTextChar"/>
    <w:uiPriority w:val="99"/>
    <w:semiHidden/>
    <w:unhideWhenUsed/>
    <w:rsid w:val="006C5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B5F"/>
    <w:rPr>
      <w:rFonts w:ascii="Tahoma" w:hAnsi="Tahoma" w:cs="Tahoma"/>
      <w:sz w:val="16"/>
      <w:szCs w:val="16"/>
    </w:rPr>
  </w:style>
  <w:style w:type="paragraph" w:customStyle="1" w:styleId="Snum">
    <w:name w:val="Sõnum"/>
    <w:autoRedefine/>
    <w:qFormat/>
    <w:rsid w:val="002311CE"/>
    <w:pPr>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 w:type="character" w:customStyle="1" w:styleId="Heading1Char">
    <w:name w:val="Heading 1 Char"/>
    <w:basedOn w:val="DefaultParagraphFont"/>
    <w:link w:val="Heading1"/>
    <w:uiPriority w:val="9"/>
    <w:rsid w:val="00345E08"/>
    <w:rPr>
      <w:rFonts w:ascii="Times New Roman" w:eastAsia="Times New Roman" w:hAnsi="Times New Roman" w:cs="Times New Roman"/>
      <w:b/>
      <w:bCs/>
      <w:kern w:val="36"/>
      <w:sz w:val="48"/>
      <w:szCs w:val="48"/>
      <w:lang w:eastAsia="et-EE"/>
    </w:rPr>
  </w:style>
  <w:style w:type="character" w:customStyle="1" w:styleId="Heading2Char">
    <w:name w:val="Heading 2 Char"/>
    <w:basedOn w:val="DefaultParagraphFont"/>
    <w:link w:val="Heading2"/>
    <w:uiPriority w:val="9"/>
    <w:rsid w:val="00345E0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45E08"/>
    <w:rPr>
      <w:rFonts w:asciiTheme="majorHAnsi" w:eastAsiaTheme="majorEastAsia" w:hAnsiTheme="majorHAnsi" w:cstheme="majorBidi"/>
      <w:b/>
      <w:bCs/>
      <w:color w:val="4F81BD" w:themeColor="accent1"/>
    </w:rPr>
  </w:style>
  <w:style w:type="paragraph" w:styleId="ListParagraph">
    <w:name w:val="List Paragraph"/>
    <w:aliases w:val="Mummuga loetelu,List Paragraph compact,Normal bullet 2,Paragraphe de liste 2,Reference list,Bullet list,Numbered List,List Paragraph1,1st level - Bullet List Paragraph,Lettre d'introduction,Paragraph,Bullet EY,List Paragraph11,List L1,L"/>
    <w:basedOn w:val="Normal"/>
    <w:link w:val="ListParagraphChar"/>
    <w:uiPriority w:val="34"/>
    <w:qFormat/>
    <w:rsid w:val="00345E08"/>
    <w:pPr>
      <w:ind w:left="720"/>
      <w:contextualSpacing/>
    </w:pPr>
  </w:style>
  <w:style w:type="character" w:styleId="CommentReference">
    <w:name w:val="annotation reference"/>
    <w:basedOn w:val="DefaultParagraphFont"/>
    <w:uiPriority w:val="99"/>
    <w:unhideWhenUsed/>
    <w:rsid w:val="00345E08"/>
    <w:rPr>
      <w:sz w:val="16"/>
      <w:szCs w:val="16"/>
    </w:rPr>
  </w:style>
  <w:style w:type="paragraph" w:styleId="CommentText">
    <w:name w:val="annotation text"/>
    <w:basedOn w:val="Normal"/>
    <w:link w:val="CommentTextChar"/>
    <w:uiPriority w:val="99"/>
    <w:unhideWhenUsed/>
    <w:rsid w:val="00345E08"/>
    <w:pPr>
      <w:spacing w:line="240" w:lineRule="auto"/>
      <w:ind w:left="0"/>
    </w:pPr>
    <w:rPr>
      <w:sz w:val="20"/>
      <w:szCs w:val="20"/>
    </w:rPr>
  </w:style>
  <w:style w:type="character" w:customStyle="1" w:styleId="CommentTextChar">
    <w:name w:val="Comment Text Char"/>
    <w:basedOn w:val="DefaultParagraphFont"/>
    <w:link w:val="CommentText"/>
    <w:uiPriority w:val="99"/>
    <w:rsid w:val="00345E08"/>
    <w:rPr>
      <w:sz w:val="20"/>
      <w:szCs w:val="20"/>
    </w:rPr>
  </w:style>
  <w:style w:type="paragraph" w:styleId="CommentSubject">
    <w:name w:val="annotation subject"/>
    <w:basedOn w:val="CommentText"/>
    <w:next w:val="CommentText"/>
    <w:link w:val="CommentSubjectChar"/>
    <w:uiPriority w:val="99"/>
    <w:semiHidden/>
    <w:unhideWhenUsed/>
    <w:rsid w:val="00345E08"/>
    <w:rPr>
      <w:b/>
      <w:bCs/>
    </w:rPr>
  </w:style>
  <w:style w:type="character" w:customStyle="1" w:styleId="CommentSubjectChar">
    <w:name w:val="Comment Subject Char"/>
    <w:basedOn w:val="CommentTextChar"/>
    <w:link w:val="CommentSubject"/>
    <w:uiPriority w:val="99"/>
    <w:semiHidden/>
    <w:rsid w:val="00345E08"/>
    <w:rPr>
      <w:b/>
      <w:bCs/>
      <w:sz w:val="20"/>
      <w:szCs w:val="20"/>
    </w:rPr>
  </w:style>
  <w:style w:type="paragraph" w:styleId="NoSpacing">
    <w:name w:val="No Spacing"/>
    <w:uiPriority w:val="1"/>
    <w:qFormat/>
    <w:rsid w:val="00345E08"/>
    <w:pPr>
      <w:spacing w:after="0" w:line="240" w:lineRule="auto"/>
    </w:pPr>
    <w:rPr>
      <w:rFonts w:ascii="Calibri" w:eastAsia="Calibri" w:hAnsi="Calibri" w:cs="Times New Roman"/>
    </w:rPr>
  </w:style>
  <w:style w:type="paragraph" w:styleId="NormalWeb">
    <w:name w:val="Normal (Web)"/>
    <w:basedOn w:val="Normal"/>
    <w:uiPriority w:val="99"/>
    <w:unhideWhenUsed/>
    <w:rsid w:val="00345E08"/>
    <w:pPr>
      <w:spacing w:before="240" w:after="100" w:afterAutospacing="1" w:line="240" w:lineRule="auto"/>
      <w:ind w:left="0"/>
    </w:pPr>
    <w:rPr>
      <w:rFonts w:ascii="Times New Roman" w:eastAsia="Times New Roman" w:hAnsi="Times New Roman" w:cs="Times New Roman"/>
      <w:sz w:val="24"/>
      <w:szCs w:val="24"/>
      <w:lang w:eastAsia="et-EE"/>
    </w:rPr>
  </w:style>
  <w:style w:type="character" w:styleId="Hyperlink">
    <w:name w:val="Hyperlink"/>
    <w:basedOn w:val="DefaultParagraphFont"/>
    <w:uiPriority w:val="99"/>
    <w:rsid w:val="00345E08"/>
    <w:rPr>
      <w:rFonts w:cs="Times New Roman"/>
      <w:color w:val="777777"/>
      <w:u w:val="none"/>
      <w:effect w:val="none"/>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Märk,o"/>
    <w:basedOn w:val="Normal"/>
    <w:link w:val="FootnoteTextChar"/>
    <w:uiPriority w:val="99"/>
    <w:unhideWhenUsed/>
    <w:qFormat/>
    <w:rsid w:val="00345E08"/>
    <w:pPr>
      <w:spacing w:after="0" w:line="240" w:lineRule="auto"/>
      <w:ind w:left="0"/>
    </w:pPr>
    <w:rPr>
      <w:rFonts w:ascii="Times New Roman" w:eastAsia="Times New Roman" w:hAnsi="Times New Roman" w:cs="Times New Roman"/>
      <w:sz w:val="20"/>
      <w:szCs w:val="20"/>
      <w:lang w:val="en-GB"/>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rsid w:val="00345E08"/>
    <w:rPr>
      <w:rFonts w:ascii="Times New Roman" w:eastAsia="Times New Roman" w:hAnsi="Times New Roman" w:cs="Times New Roman"/>
      <w:sz w:val="20"/>
      <w:szCs w:val="20"/>
      <w:lang w:val="en-GB"/>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link w:val="FootnoteReferneceChar"/>
    <w:uiPriority w:val="99"/>
    <w:unhideWhenUsed/>
    <w:qFormat/>
    <w:rsid w:val="00345E08"/>
    <w:rPr>
      <w:vertAlign w:val="superscript"/>
    </w:rPr>
  </w:style>
  <w:style w:type="character" w:customStyle="1" w:styleId="mm">
    <w:name w:val="mm"/>
    <w:basedOn w:val="DefaultParagraphFont"/>
    <w:rsid w:val="00345E08"/>
  </w:style>
  <w:style w:type="character" w:styleId="Strong">
    <w:name w:val="Strong"/>
    <w:basedOn w:val="DefaultParagraphFont"/>
    <w:uiPriority w:val="22"/>
    <w:qFormat/>
    <w:rsid w:val="00345E08"/>
    <w:rPr>
      <w:b/>
      <w:bCs/>
    </w:rPr>
  </w:style>
  <w:style w:type="character" w:customStyle="1" w:styleId="tyhik">
    <w:name w:val="tyhik"/>
    <w:basedOn w:val="DefaultParagraphFont"/>
    <w:rsid w:val="00345E08"/>
  </w:style>
  <w:style w:type="paragraph" w:styleId="EndnoteText">
    <w:name w:val="endnote text"/>
    <w:basedOn w:val="Normal"/>
    <w:link w:val="EndnoteTextChar"/>
    <w:uiPriority w:val="99"/>
    <w:semiHidden/>
    <w:unhideWhenUsed/>
    <w:rsid w:val="00345E08"/>
    <w:pPr>
      <w:spacing w:after="0" w:line="240" w:lineRule="auto"/>
      <w:ind w:left="0"/>
    </w:pPr>
    <w:rPr>
      <w:sz w:val="20"/>
      <w:szCs w:val="20"/>
    </w:rPr>
  </w:style>
  <w:style w:type="character" w:customStyle="1" w:styleId="EndnoteTextChar">
    <w:name w:val="Endnote Text Char"/>
    <w:basedOn w:val="DefaultParagraphFont"/>
    <w:link w:val="EndnoteText"/>
    <w:uiPriority w:val="99"/>
    <w:semiHidden/>
    <w:rsid w:val="00345E08"/>
    <w:rPr>
      <w:sz w:val="20"/>
      <w:szCs w:val="20"/>
    </w:rPr>
  </w:style>
  <w:style w:type="character" w:styleId="EndnoteReference">
    <w:name w:val="endnote reference"/>
    <w:basedOn w:val="DefaultParagraphFont"/>
    <w:uiPriority w:val="99"/>
    <w:semiHidden/>
    <w:unhideWhenUsed/>
    <w:rsid w:val="00345E08"/>
    <w:rPr>
      <w:vertAlign w:val="superscript"/>
    </w:rPr>
  </w:style>
  <w:style w:type="paragraph" w:styleId="Revision">
    <w:name w:val="Revision"/>
    <w:hidden/>
    <w:uiPriority w:val="99"/>
    <w:semiHidden/>
    <w:rsid w:val="00345E08"/>
    <w:pPr>
      <w:spacing w:after="0" w:line="240" w:lineRule="auto"/>
    </w:pPr>
  </w:style>
  <w:style w:type="character" w:customStyle="1" w:styleId="ListParagraphChar">
    <w:name w:val="List Paragraph Char"/>
    <w:aliases w:val="Mummuga loetelu Char,List Paragraph compact Char,Normal bullet 2 Char,Paragraphe de liste 2 Char,Reference list Char,Bullet list Char,Numbered List Char,List Paragraph1 Char,1st level - Bullet List Paragraph Char,Paragraph Char"/>
    <w:link w:val="ListParagraph"/>
    <w:uiPriority w:val="34"/>
    <w:qFormat/>
    <w:locked/>
    <w:rsid w:val="00345E08"/>
  </w:style>
  <w:style w:type="character" w:styleId="IntenseEmphasis">
    <w:name w:val="Intense Emphasis"/>
    <w:basedOn w:val="DefaultParagraphFont"/>
    <w:uiPriority w:val="21"/>
    <w:qFormat/>
    <w:rsid w:val="00345E08"/>
    <w:rPr>
      <w:rFonts w:cs="Times New Roman"/>
      <w:b/>
      <w:bCs/>
      <w:i/>
      <w:iCs/>
      <w:color w:val="4F81BD" w:themeColor="accent1"/>
    </w:rPr>
  </w:style>
  <w:style w:type="character" w:customStyle="1" w:styleId="UnresolvedMention1">
    <w:name w:val="Unresolved Mention1"/>
    <w:basedOn w:val="DefaultParagraphFont"/>
    <w:uiPriority w:val="99"/>
    <w:semiHidden/>
    <w:unhideWhenUsed/>
    <w:rsid w:val="00345E08"/>
    <w:rPr>
      <w:color w:val="605E5C"/>
      <w:shd w:val="clear" w:color="auto" w:fill="E1DFDD"/>
    </w:rPr>
  </w:style>
  <w:style w:type="paragraph" w:customStyle="1" w:styleId="Default">
    <w:name w:val="Default"/>
    <w:rsid w:val="00345E08"/>
    <w:pPr>
      <w:autoSpaceDE w:val="0"/>
      <w:autoSpaceDN w:val="0"/>
      <w:adjustRightInd w:val="0"/>
      <w:spacing w:after="0" w:line="240" w:lineRule="auto"/>
    </w:pPr>
    <w:rPr>
      <w:rFonts w:ascii="Times New Roman" w:eastAsia="Calibri" w:hAnsi="Times New Roman" w:cs="Times New Roman"/>
      <w:color w:val="000000"/>
      <w:sz w:val="24"/>
      <w:szCs w:val="24"/>
      <w:lang w:eastAsia="et-EE"/>
    </w:rPr>
  </w:style>
  <w:style w:type="paragraph" w:styleId="HTMLPreformatted">
    <w:name w:val="HTML Preformatted"/>
    <w:basedOn w:val="Normal"/>
    <w:link w:val="HTMLPreformattedChar"/>
    <w:uiPriority w:val="99"/>
    <w:semiHidden/>
    <w:unhideWhenUsed/>
    <w:rsid w:val="00345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pPr>
    <w:rPr>
      <w:rFonts w:ascii="Courier New" w:eastAsia="Times New Roman" w:hAnsi="Courier New" w:cs="Courier New"/>
      <w:sz w:val="20"/>
      <w:szCs w:val="20"/>
      <w:lang w:eastAsia="et-EE"/>
    </w:rPr>
  </w:style>
  <w:style w:type="character" w:customStyle="1" w:styleId="HTMLPreformattedChar">
    <w:name w:val="HTML Preformatted Char"/>
    <w:basedOn w:val="DefaultParagraphFont"/>
    <w:link w:val="HTMLPreformatted"/>
    <w:uiPriority w:val="99"/>
    <w:semiHidden/>
    <w:rsid w:val="00345E08"/>
    <w:rPr>
      <w:rFonts w:ascii="Courier New" w:eastAsia="Times New Roman" w:hAnsi="Courier New" w:cs="Courier New"/>
      <w:sz w:val="20"/>
      <w:szCs w:val="20"/>
      <w:lang w:eastAsia="et-EE"/>
    </w:rPr>
  </w:style>
  <w:style w:type="character" w:customStyle="1" w:styleId="y2iqfc">
    <w:name w:val="y2iqfc"/>
    <w:basedOn w:val="DefaultParagraphFont"/>
    <w:rsid w:val="00345E08"/>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link w:val="FootnoteReference"/>
    <w:uiPriority w:val="99"/>
    <w:rsid w:val="00345E08"/>
    <w:pPr>
      <w:spacing w:before="240" w:after="160" w:line="240" w:lineRule="exact"/>
      <w:ind w:left="0"/>
    </w:pPr>
    <w:rPr>
      <w:vertAlign w:val="superscript"/>
    </w:rPr>
  </w:style>
  <w:style w:type="character" w:customStyle="1" w:styleId="cf01">
    <w:name w:val="cf01"/>
    <w:basedOn w:val="DefaultParagraphFont"/>
    <w:rsid w:val="00345E08"/>
    <w:rPr>
      <w:rFonts w:ascii="Segoe UI" w:hAnsi="Segoe UI" w:cs="Segoe UI" w:hint="default"/>
      <w:sz w:val="18"/>
      <w:szCs w:val="18"/>
    </w:rPr>
  </w:style>
  <w:style w:type="character" w:customStyle="1" w:styleId="cf11">
    <w:name w:val="cf11"/>
    <w:basedOn w:val="DefaultParagraphFont"/>
    <w:rsid w:val="00345E08"/>
    <w:rPr>
      <w:rFonts w:ascii="Segoe UI" w:hAnsi="Segoe UI" w:cs="Segoe UI" w:hint="default"/>
      <w:b/>
      <w:bCs/>
      <w:sz w:val="18"/>
      <w:szCs w:val="18"/>
    </w:rPr>
  </w:style>
  <w:style w:type="character" w:styleId="FollowedHyperlink">
    <w:name w:val="FollowedHyperlink"/>
    <w:basedOn w:val="DefaultParagraphFont"/>
    <w:uiPriority w:val="99"/>
    <w:semiHidden/>
    <w:unhideWhenUsed/>
    <w:rsid w:val="00345E08"/>
    <w:rPr>
      <w:color w:val="800080" w:themeColor="followedHyperlink"/>
      <w:u w:val="single"/>
    </w:rPr>
  </w:style>
  <w:style w:type="character" w:customStyle="1" w:styleId="UnresolvedMention2">
    <w:name w:val="Unresolved Mention2"/>
    <w:basedOn w:val="DefaultParagraphFont"/>
    <w:uiPriority w:val="99"/>
    <w:semiHidden/>
    <w:unhideWhenUsed/>
    <w:rsid w:val="003006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iseministeerium.ee/stak2030" TargetMode="External"/><Relationship Id="rId14" Type="http://schemas.microsoft.com/office/2011/relationships/people" Target="peop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38A30-ADE2-41FD-93C5-BB9DF09AC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7366</Words>
  <Characters>42726</Characters>
  <Application>Microsoft Office Word</Application>
  <DocSecurity>0</DocSecurity>
  <Lines>356</Lines>
  <Paragraphs>99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Siseministeerium</Company>
  <LinksUpToDate>false</LinksUpToDate>
  <CharactersWithSpaces>49993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DELTA</cp:lastModifiedBy>
  <cp:revision>2</cp:revision>
  <cp:lastPrinted>2025-04-21T15:06:00Z</cp:lastPrinted>
  <dcterms:created xsi:type="dcterms:W3CDTF">2025-12-15T06:05:00Z</dcterms:created>
  <dcterms:modified xsi:type="dcterms:W3CDTF">2025-12-15T06:05:00Z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